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2DCE53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0EB0C04F" w14:textId="77777777" w:rsidR="00974E99" w:rsidRPr="00405755" w:rsidRDefault="00810025" w:rsidP="00D12F28">
            <w:pPr>
              <w:pStyle w:val="Documenttype"/>
            </w:pPr>
            <w:r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5F62021C" w14:textId="77777777" w:rsidR="008972C3" w:rsidRPr="00405755" w:rsidRDefault="008972C3" w:rsidP="003274DB"/>
    <w:p w14:paraId="4DF7E3C2" w14:textId="77777777" w:rsidR="00D74AE1" w:rsidRPr="00405755" w:rsidRDefault="00D74AE1" w:rsidP="003274DB"/>
    <w:p w14:paraId="39E95F6C" w14:textId="5622D911" w:rsidR="00111E0A" w:rsidRPr="00405755" w:rsidRDefault="009D4428" w:rsidP="00111E0A">
      <w:pPr>
        <w:pStyle w:val="Documentnumber"/>
      </w:pPr>
      <w:r w:rsidRPr="009D4428">
        <w:rPr>
          <w:highlight w:val="yellow"/>
        </w:rPr>
        <w:t>[DRAFT]</w:t>
      </w:r>
      <w:r>
        <w:t xml:space="preserve"> </w:t>
      </w:r>
      <w:r w:rsidR="00147756">
        <w:t>R0###</w:t>
      </w:r>
    </w:p>
    <w:p w14:paraId="48FE72D3" w14:textId="77777777" w:rsidR="00111E0A" w:rsidRPr="00405755" w:rsidRDefault="00111E0A" w:rsidP="003274DB"/>
    <w:p w14:paraId="6487D228" w14:textId="057151B6" w:rsidR="00776004" w:rsidRPr="00405755" w:rsidRDefault="00EC7260" w:rsidP="00564664">
      <w:pPr>
        <w:pStyle w:val="Documentname"/>
      </w:pPr>
      <w:bookmarkStart w:id="0" w:name="_Hlk66339969"/>
      <w:r>
        <w:t xml:space="preserve">Use of </w:t>
      </w:r>
      <w:r w:rsidR="0056789B" w:rsidRPr="00C015F9">
        <w:rPr>
          <w:bCs/>
        </w:rPr>
        <w:t>International Mobile Telecommunications</w:t>
      </w:r>
      <w:r w:rsidR="0056789B">
        <w:rPr>
          <w:bCs/>
        </w:rPr>
        <w:t xml:space="preserve"> (IMT) </w:t>
      </w:r>
      <w:r>
        <w:t>by AtoN Authorities</w:t>
      </w:r>
    </w:p>
    <w:bookmarkEnd w:id="0"/>
    <w:p w14:paraId="499629A3" w14:textId="77777777" w:rsidR="00D74AE1" w:rsidRPr="00405755" w:rsidRDefault="00D74AE1" w:rsidP="00D74AE1"/>
    <w:p w14:paraId="20C83BA4" w14:textId="77777777" w:rsidR="006A48A6" w:rsidRPr="00405755" w:rsidRDefault="006A48A6" w:rsidP="00D74AE1"/>
    <w:p w14:paraId="3CA4CBDC" w14:textId="77777777" w:rsidR="005378B8" w:rsidRPr="00405755" w:rsidRDefault="005378B8" w:rsidP="00D74AE1"/>
    <w:p w14:paraId="192D8320" w14:textId="77777777" w:rsidR="005378B8" w:rsidRPr="00405755" w:rsidRDefault="005378B8" w:rsidP="00D74AE1"/>
    <w:p w14:paraId="020C320E" w14:textId="77777777" w:rsidR="005378B8" w:rsidRPr="00405755" w:rsidRDefault="005378B8" w:rsidP="00D74AE1"/>
    <w:p w14:paraId="28E8E4E1" w14:textId="77777777" w:rsidR="005378B8" w:rsidRPr="00405755" w:rsidRDefault="005378B8" w:rsidP="00D74AE1"/>
    <w:p w14:paraId="09A16283" w14:textId="77777777" w:rsidR="005378B8" w:rsidRPr="00405755" w:rsidRDefault="005378B8" w:rsidP="00D74AE1"/>
    <w:p w14:paraId="0F4CECBF" w14:textId="77777777" w:rsidR="005378B8" w:rsidRPr="00405755" w:rsidRDefault="005378B8" w:rsidP="00D74AE1"/>
    <w:p w14:paraId="152314DC" w14:textId="77777777" w:rsidR="005378B8" w:rsidRPr="00405755" w:rsidRDefault="005378B8" w:rsidP="00D74AE1"/>
    <w:p w14:paraId="7DE3FB9C" w14:textId="77777777" w:rsidR="005378B8" w:rsidRPr="00405755" w:rsidRDefault="005378B8" w:rsidP="00D74AE1"/>
    <w:p w14:paraId="2E3878A6" w14:textId="77777777" w:rsidR="005378B8" w:rsidRPr="00405755" w:rsidRDefault="005378B8" w:rsidP="00D74AE1"/>
    <w:p w14:paraId="47793E36" w14:textId="77777777" w:rsidR="005378B8" w:rsidRPr="00405755" w:rsidRDefault="005378B8" w:rsidP="00D74AE1"/>
    <w:p w14:paraId="11548984" w14:textId="77777777" w:rsidR="005378B8" w:rsidRPr="00405755" w:rsidRDefault="005378B8" w:rsidP="00D74AE1"/>
    <w:p w14:paraId="732C5601" w14:textId="77777777" w:rsidR="005378B8" w:rsidRPr="00405755" w:rsidRDefault="005378B8" w:rsidP="00D74AE1"/>
    <w:p w14:paraId="06EC6864" w14:textId="77777777" w:rsidR="005378B8" w:rsidRPr="00405755" w:rsidRDefault="005378B8" w:rsidP="00D74AE1"/>
    <w:p w14:paraId="366D79E7" w14:textId="77777777" w:rsidR="005378B8" w:rsidRPr="00405755" w:rsidRDefault="005378B8" w:rsidP="00D74AE1"/>
    <w:p w14:paraId="20EA67E4" w14:textId="77777777" w:rsidR="005378B8" w:rsidRPr="00405755" w:rsidRDefault="005378B8" w:rsidP="00D74AE1"/>
    <w:p w14:paraId="5BA0488E" w14:textId="77777777" w:rsidR="005378B8" w:rsidRPr="00405755" w:rsidRDefault="005378B8" w:rsidP="00D74AE1"/>
    <w:p w14:paraId="2F0C484D" w14:textId="77777777" w:rsidR="005378B8" w:rsidRPr="00405755" w:rsidRDefault="005378B8" w:rsidP="00D74AE1"/>
    <w:p w14:paraId="053E8E37" w14:textId="77777777" w:rsidR="005378B8" w:rsidRPr="00405755" w:rsidRDefault="005378B8" w:rsidP="00D74AE1"/>
    <w:p w14:paraId="4BE27818" w14:textId="77777777" w:rsidR="005378B8" w:rsidRPr="00405755" w:rsidRDefault="005378B8" w:rsidP="00D74AE1"/>
    <w:p w14:paraId="339A7D27" w14:textId="6E030D12" w:rsidR="006A48A6" w:rsidRDefault="005378B8" w:rsidP="00877810">
      <w:pPr>
        <w:pStyle w:val="Editionnumber"/>
      </w:pPr>
      <w:r w:rsidRPr="00405755">
        <w:t xml:space="preserve">Edition </w:t>
      </w:r>
      <w:r w:rsidR="00877810">
        <w:t>?</w:t>
      </w:r>
    </w:p>
    <w:p w14:paraId="48C00F51" w14:textId="77777777" w:rsidR="0072592B" w:rsidRPr="00405755" w:rsidRDefault="0072592B" w:rsidP="0072592B">
      <w:pPr>
        <w:pStyle w:val="Revokes"/>
      </w:pPr>
    </w:p>
    <w:p w14:paraId="0B188194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462FB480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5103"/>
        <w:gridCol w:w="3016"/>
      </w:tblGrid>
      <w:tr w:rsidR="00740D42" w:rsidRPr="009F76A4" w14:paraId="7BEC3358" w14:textId="77777777" w:rsidTr="00520B97">
        <w:tc>
          <w:tcPr>
            <w:tcW w:w="2122" w:type="dxa"/>
          </w:tcPr>
          <w:p w14:paraId="2F2C7302" w14:textId="77777777" w:rsidR="00740D42" w:rsidRPr="009F76A4" w:rsidRDefault="00740D42" w:rsidP="00520B97">
            <w:pPr>
              <w:pStyle w:val="Tabletexttitle"/>
            </w:pPr>
            <w:r w:rsidRPr="009F76A4">
              <w:t>Date</w:t>
            </w:r>
          </w:p>
        </w:tc>
        <w:tc>
          <w:tcPr>
            <w:tcW w:w="5103" w:type="dxa"/>
          </w:tcPr>
          <w:p w14:paraId="5744EBC4" w14:textId="77777777" w:rsidR="00740D42" w:rsidRPr="009F76A4" w:rsidRDefault="00740D42" w:rsidP="00520B97">
            <w:pPr>
              <w:pStyle w:val="Tabletexttitle"/>
            </w:pPr>
            <w:r>
              <w:t>Details</w:t>
            </w:r>
          </w:p>
        </w:tc>
        <w:tc>
          <w:tcPr>
            <w:tcW w:w="3016" w:type="dxa"/>
          </w:tcPr>
          <w:p w14:paraId="0A15A874" w14:textId="77777777" w:rsidR="00740D42" w:rsidRPr="009F76A4" w:rsidRDefault="00740D42" w:rsidP="00520B97">
            <w:pPr>
              <w:pStyle w:val="Tabletexttitle"/>
              <w:ind w:right="112"/>
            </w:pPr>
            <w:r>
              <w:t>Approval</w:t>
            </w:r>
          </w:p>
        </w:tc>
      </w:tr>
      <w:tr w:rsidR="00740D42" w:rsidRPr="009F76A4" w14:paraId="20F707B3" w14:textId="77777777" w:rsidTr="00520B97">
        <w:trPr>
          <w:trHeight w:val="851"/>
        </w:trPr>
        <w:tc>
          <w:tcPr>
            <w:tcW w:w="2122" w:type="dxa"/>
            <w:vAlign w:val="center"/>
          </w:tcPr>
          <w:p w14:paraId="2F7AA291" w14:textId="55805084" w:rsidR="00740D42" w:rsidRPr="009F76A4" w:rsidRDefault="00740D42" w:rsidP="00520B97">
            <w:pPr>
              <w:pStyle w:val="Tabletext"/>
            </w:pPr>
          </w:p>
        </w:tc>
        <w:tc>
          <w:tcPr>
            <w:tcW w:w="5103" w:type="dxa"/>
            <w:vAlign w:val="center"/>
          </w:tcPr>
          <w:p w14:paraId="0EBB6839" w14:textId="77777777" w:rsidR="00740D42" w:rsidRPr="009F76A4" w:rsidRDefault="00740D42" w:rsidP="00520B97">
            <w:pPr>
              <w:pStyle w:val="Tabletext"/>
            </w:pPr>
            <w:r>
              <w:t>1</w:t>
            </w:r>
            <w:r w:rsidRPr="00D9176F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3016" w:type="dxa"/>
            <w:vAlign w:val="center"/>
          </w:tcPr>
          <w:p w14:paraId="469A1A7D" w14:textId="77777777" w:rsidR="00740D42" w:rsidRPr="009F76A4" w:rsidRDefault="00740D42" w:rsidP="00520B97">
            <w:pPr>
              <w:pStyle w:val="Tabletext"/>
            </w:pPr>
            <w:r>
              <w:t>Council</w:t>
            </w:r>
          </w:p>
        </w:tc>
      </w:tr>
    </w:tbl>
    <w:p w14:paraId="55E3F275" w14:textId="77777777" w:rsidR="005E4659" w:rsidRDefault="005E4659" w:rsidP="00914E26">
      <w:pPr>
        <w:spacing w:after="200" w:line="276" w:lineRule="auto"/>
      </w:pPr>
    </w:p>
    <w:p w14:paraId="24D95BDB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1A5A2DF" w14:textId="77777777" w:rsidR="00530A84" w:rsidRDefault="00530A84" w:rsidP="00914E26">
      <w:pPr>
        <w:spacing w:after="200" w:line="276" w:lineRule="auto"/>
      </w:pPr>
    </w:p>
    <w:p w14:paraId="0A661557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94D534C" w14:textId="77777777" w:rsidR="001B7940" w:rsidRDefault="001B7940" w:rsidP="00004CB8">
      <w:pPr>
        <w:pStyle w:val="THECOUNCIL"/>
        <w:spacing w:before="120" w:after="120"/>
      </w:pPr>
      <w:bookmarkStart w:id="5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6812FEC" w14:textId="77777777" w:rsidR="00470488" w:rsidRPr="00416805" w:rsidRDefault="00166C2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RECALLING</w:t>
      </w:r>
      <w:r w:rsidR="00470488" w:rsidRPr="00416805">
        <w:rPr>
          <w:sz w:val="22"/>
          <w:szCs w:val="22"/>
        </w:rPr>
        <w:t>:</w:t>
      </w:r>
    </w:p>
    <w:p w14:paraId="55185C1B" w14:textId="77777777" w:rsidR="00166C2E" w:rsidRPr="00416805" w:rsidRDefault="00470488" w:rsidP="0085617C">
      <w:pPr>
        <w:pStyle w:val="List1-recommendation"/>
        <w:rPr>
          <w:sz w:val="22"/>
        </w:rPr>
      </w:pPr>
      <w:r w:rsidRPr="00416805">
        <w:rPr>
          <w:sz w:val="22"/>
        </w:rPr>
        <w:t>T</w:t>
      </w:r>
      <w:r w:rsidR="005A5370" w:rsidRPr="00416805">
        <w:rPr>
          <w:sz w:val="22"/>
        </w:rPr>
        <w:t xml:space="preserve">he function of IALA with respect to </w:t>
      </w:r>
      <w:r w:rsidR="00607F5F">
        <w:rPr>
          <w:sz w:val="22"/>
        </w:rPr>
        <w:t>s</w:t>
      </w:r>
      <w:r w:rsidR="005A5370" w:rsidRPr="00416805">
        <w:rPr>
          <w:sz w:val="22"/>
        </w:rPr>
        <w:t xml:space="preserve">afety of </w:t>
      </w:r>
      <w:r w:rsidR="00607F5F">
        <w:rPr>
          <w:sz w:val="22"/>
        </w:rPr>
        <w:t>n</w:t>
      </w:r>
      <w:r w:rsidR="005A5370" w:rsidRPr="00416805">
        <w:rPr>
          <w:sz w:val="22"/>
        </w:rPr>
        <w:t>avigation, the efficiency of maritime transport and the protection of the environment</w:t>
      </w:r>
      <w:r w:rsidRPr="00416805">
        <w:rPr>
          <w:sz w:val="22"/>
        </w:rPr>
        <w:t>.</w:t>
      </w:r>
    </w:p>
    <w:p w14:paraId="22925CE4" w14:textId="77777777" w:rsidR="00525A5A" w:rsidRPr="009D3792" w:rsidRDefault="005A5370" w:rsidP="00525A5A">
      <w:pPr>
        <w:pStyle w:val="List1-recommendation"/>
        <w:rPr>
          <w:sz w:val="22"/>
        </w:rPr>
      </w:pPr>
      <w:r w:rsidRPr="009D3792">
        <w:rPr>
          <w:sz w:val="22"/>
        </w:rPr>
        <w:t>Article 8 of the IALA Constitution regarding the authority, duties and functions of the Council</w:t>
      </w:r>
      <w:r w:rsidR="00470488" w:rsidRPr="009D3792">
        <w:rPr>
          <w:sz w:val="22"/>
        </w:rPr>
        <w:t>.</w:t>
      </w:r>
    </w:p>
    <w:p w14:paraId="64024B93" w14:textId="2910CB40" w:rsidR="00CD7473" w:rsidRDefault="00CD7473" w:rsidP="00525A5A">
      <w:pPr>
        <w:pStyle w:val="List1-recommendation"/>
        <w:rPr>
          <w:sz w:val="22"/>
        </w:rPr>
      </w:pPr>
      <w:r w:rsidRPr="009D3792">
        <w:rPr>
          <w:sz w:val="22"/>
        </w:rPr>
        <w:t>The provisions of IALA Standard S10</w:t>
      </w:r>
      <w:r w:rsidR="00877810">
        <w:rPr>
          <w:sz w:val="22"/>
        </w:rPr>
        <w:t>6</w:t>
      </w:r>
      <w:r w:rsidRPr="009D3792">
        <w:rPr>
          <w:sz w:val="22"/>
        </w:rPr>
        <w:t xml:space="preserve">0 on </w:t>
      </w:r>
      <w:r w:rsidR="00877810">
        <w:rPr>
          <w:sz w:val="22"/>
        </w:rPr>
        <w:t>Digital Communication Technologies</w:t>
      </w:r>
      <w:r w:rsidR="00004CB8">
        <w:rPr>
          <w:sz w:val="22"/>
        </w:rPr>
        <w:t>.</w:t>
      </w:r>
    </w:p>
    <w:p w14:paraId="471A41CF" w14:textId="77777777" w:rsidR="00740D42" w:rsidRPr="009D3792" w:rsidRDefault="00740D42" w:rsidP="00740D42">
      <w:pPr>
        <w:pStyle w:val="Noting"/>
        <w:jc w:val="left"/>
        <w:rPr>
          <w:b/>
          <w:sz w:val="22"/>
          <w:szCs w:val="22"/>
        </w:rPr>
      </w:pPr>
      <w:r w:rsidRPr="009D3792">
        <w:rPr>
          <w:b/>
          <w:sz w:val="22"/>
          <w:szCs w:val="22"/>
        </w:rPr>
        <w:t xml:space="preserve">NOTING: </w:t>
      </w:r>
    </w:p>
    <w:p w14:paraId="555B8242" w14:textId="71BA5237" w:rsidR="00740D42" w:rsidRPr="009D3792" w:rsidRDefault="00740D42" w:rsidP="00C23758">
      <w:pPr>
        <w:pStyle w:val="List1-recommendation"/>
        <w:numPr>
          <w:ilvl w:val="0"/>
          <w:numId w:val="24"/>
        </w:numPr>
        <w:rPr>
          <w:sz w:val="22"/>
        </w:rPr>
      </w:pPr>
      <w:bookmarkStart w:id="6" w:name="_Hlk30504372"/>
      <w:r w:rsidRPr="009D3792">
        <w:rPr>
          <w:sz w:val="22"/>
        </w:rPr>
        <w:t xml:space="preserve">That IALA fosters the safe, economic and efficient movement of vessels through improvement and harmonization of </w:t>
      </w:r>
      <w:r w:rsidR="00740ED3" w:rsidRPr="009D3792">
        <w:rPr>
          <w:sz w:val="22"/>
        </w:rPr>
        <w:t>M</w:t>
      </w:r>
      <w:r w:rsidRPr="009D3792">
        <w:rPr>
          <w:sz w:val="22"/>
        </w:rPr>
        <w:t xml:space="preserve">arine </w:t>
      </w:r>
      <w:r w:rsidR="00740ED3" w:rsidRPr="009D3792">
        <w:rPr>
          <w:sz w:val="22"/>
        </w:rPr>
        <w:t>A</w:t>
      </w:r>
      <w:r w:rsidRPr="009D3792">
        <w:rPr>
          <w:sz w:val="22"/>
        </w:rPr>
        <w:t xml:space="preserve">ids to </w:t>
      </w:r>
      <w:r w:rsidR="00740ED3" w:rsidRPr="009D3792">
        <w:rPr>
          <w:sz w:val="22"/>
        </w:rPr>
        <w:t>N</w:t>
      </w:r>
      <w:r w:rsidRPr="009D3792">
        <w:rPr>
          <w:sz w:val="22"/>
        </w:rPr>
        <w:t>avigation, including Vessel Traffic Services</w:t>
      </w:r>
      <w:r w:rsidR="005D5114">
        <w:rPr>
          <w:sz w:val="22"/>
        </w:rPr>
        <w:t xml:space="preserve"> (VTS)</w:t>
      </w:r>
      <w:r w:rsidRPr="009D3792">
        <w:rPr>
          <w:sz w:val="22"/>
        </w:rPr>
        <w:t>, world-wide</w:t>
      </w:r>
      <w:r w:rsidR="0007047C">
        <w:rPr>
          <w:sz w:val="22"/>
        </w:rPr>
        <w:t>;</w:t>
      </w:r>
    </w:p>
    <w:p w14:paraId="32A0F292" w14:textId="6CF23B45" w:rsidR="00740D42" w:rsidRPr="009D3792" w:rsidRDefault="00740D42" w:rsidP="00C23758">
      <w:pPr>
        <w:pStyle w:val="List1-recommendation"/>
        <w:rPr>
          <w:sz w:val="22"/>
        </w:rPr>
      </w:pPr>
      <w:r w:rsidRPr="009D3792">
        <w:rPr>
          <w:sz w:val="22"/>
        </w:rPr>
        <w:t xml:space="preserve">The </w:t>
      </w:r>
      <w:r w:rsidR="00740ED3" w:rsidRPr="009D3792">
        <w:rPr>
          <w:sz w:val="22"/>
        </w:rPr>
        <w:t>I</w:t>
      </w:r>
      <w:r w:rsidRPr="009D3792">
        <w:rPr>
          <w:sz w:val="22"/>
        </w:rPr>
        <w:t xml:space="preserve">nternational Convention for the Safety of Life at Sea (SOLAS) 1974, </w:t>
      </w:r>
      <w:r w:rsidR="00004CB8">
        <w:rPr>
          <w:sz w:val="22"/>
        </w:rPr>
        <w:t xml:space="preserve">Chapter IV (Radiocommunications) and </w:t>
      </w:r>
      <w:r w:rsidRPr="009D3792">
        <w:rPr>
          <w:sz w:val="22"/>
        </w:rPr>
        <w:t>Chapter V (Safety of Navigation</w:t>
      </w:r>
      <w:r w:rsidR="00004CB8">
        <w:rPr>
          <w:sz w:val="22"/>
        </w:rPr>
        <w:t>)</w:t>
      </w:r>
      <w:r w:rsidR="0007047C">
        <w:rPr>
          <w:sz w:val="22"/>
        </w:rPr>
        <w:t>;</w:t>
      </w:r>
    </w:p>
    <w:p w14:paraId="377C8473" w14:textId="18EBB06D" w:rsidR="0063152A" w:rsidRPr="009D3792" w:rsidRDefault="00004CB8" w:rsidP="0063152A">
      <w:pPr>
        <w:pStyle w:val="List1-recommendation"/>
        <w:spacing w:before="240"/>
        <w:rPr>
          <w:sz w:val="22"/>
        </w:rPr>
      </w:pPr>
      <w:bookmarkStart w:id="7" w:name="_Hlk30506200"/>
      <w:bookmarkStart w:id="8" w:name="_Hlk30504671"/>
      <w:bookmarkEnd w:id="6"/>
      <w:r>
        <w:rPr>
          <w:sz w:val="22"/>
        </w:rPr>
        <w:t xml:space="preserve">Developments in </w:t>
      </w:r>
      <w:r w:rsidR="00073B69">
        <w:rPr>
          <w:sz w:val="22"/>
        </w:rPr>
        <w:t>I</w:t>
      </w:r>
      <w:r w:rsidR="0056789B">
        <w:rPr>
          <w:sz w:val="22"/>
        </w:rPr>
        <w:t xml:space="preserve">nternational Mobile Telecommunications (IMT) </w:t>
      </w:r>
      <w:r>
        <w:rPr>
          <w:sz w:val="22"/>
        </w:rPr>
        <w:t xml:space="preserve">with regards to </w:t>
      </w:r>
      <w:r w:rsidR="004B5510">
        <w:rPr>
          <w:sz w:val="22"/>
        </w:rPr>
        <w:t xml:space="preserve">specifications and </w:t>
      </w:r>
      <w:r>
        <w:rPr>
          <w:sz w:val="22"/>
        </w:rPr>
        <w:t xml:space="preserve">standard development in </w:t>
      </w:r>
      <w:r w:rsidR="004B5510">
        <w:rPr>
          <w:sz w:val="22"/>
        </w:rPr>
        <w:t xml:space="preserve">mobile </w:t>
      </w:r>
      <w:r>
        <w:rPr>
          <w:sz w:val="22"/>
        </w:rPr>
        <w:t>telecommunications</w:t>
      </w:r>
      <w:r w:rsidR="006C48C6">
        <w:rPr>
          <w:sz w:val="22"/>
        </w:rPr>
        <w:t xml:space="preserve"> [community such as 3</w:t>
      </w:r>
      <w:r w:rsidR="006C48C6" w:rsidRPr="006C48C6">
        <w:rPr>
          <w:sz w:val="22"/>
          <w:vertAlign w:val="superscript"/>
        </w:rPr>
        <w:t>rd</w:t>
      </w:r>
      <w:r w:rsidR="006C48C6">
        <w:rPr>
          <w:sz w:val="22"/>
        </w:rPr>
        <w:t xml:space="preserve"> Generation Partnership Project (3GPP]</w:t>
      </w:r>
      <w:r w:rsidR="0007047C">
        <w:rPr>
          <w:sz w:val="22"/>
        </w:rPr>
        <w:t>; and,</w:t>
      </w:r>
    </w:p>
    <w:bookmarkEnd w:id="7"/>
    <w:p w14:paraId="3EF1FC21" w14:textId="20A800D6" w:rsidR="00740D42" w:rsidRPr="009D3792" w:rsidRDefault="00004CB8" w:rsidP="00740D42">
      <w:pPr>
        <w:pStyle w:val="List1-recommendation"/>
        <w:rPr>
          <w:sz w:val="22"/>
        </w:rPr>
      </w:pPr>
      <w:r>
        <w:rPr>
          <w:sz w:val="22"/>
        </w:rPr>
        <w:t xml:space="preserve">The increasing implementation of </w:t>
      </w:r>
      <w:r w:rsidR="00F94243">
        <w:rPr>
          <w:sz w:val="22"/>
        </w:rPr>
        <w:t>such technologies</w:t>
      </w:r>
      <w:r>
        <w:rPr>
          <w:sz w:val="22"/>
        </w:rPr>
        <w:t xml:space="preserve"> to support maritime </w:t>
      </w:r>
      <w:r w:rsidR="004B5510">
        <w:rPr>
          <w:sz w:val="22"/>
        </w:rPr>
        <w:t xml:space="preserve">ship </w:t>
      </w:r>
      <w:r>
        <w:rPr>
          <w:sz w:val="22"/>
        </w:rPr>
        <w:t xml:space="preserve">and shore operations. </w:t>
      </w:r>
    </w:p>
    <w:bookmarkEnd w:id="8"/>
    <w:p w14:paraId="2BFC7731" w14:textId="77777777" w:rsidR="00740D42" w:rsidRDefault="00E402E8" w:rsidP="00740D42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RECOGNISING</w:t>
      </w:r>
      <w:r w:rsidR="00420EA8">
        <w:rPr>
          <w:b/>
          <w:sz w:val="22"/>
          <w:szCs w:val="22"/>
        </w:rPr>
        <w:t>:</w:t>
      </w:r>
      <w:r w:rsidR="00ED0D26" w:rsidRPr="00ED0D26">
        <w:rPr>
          <w:sz w:val="22"/>
          <w:szCs w:val="22"/>
        </w:rPr>
        <w:t xml:space="preserve"> </w:t>
      </w:r>
    </w:p>
    <w:p w14:paraId="0ED425D2" w14:textId="77777777" w:rsidR="00B405DF" w:rsidRPr="00877810" w:rsidRDefault="00B405DF" w:rsidP="00B405DF">
      <w:pPr>
        <w:pStyle w:val="List1-recommendation"/>
        <w:numPr>
          <w:ilvl w:val="0"/>
          <w:numId w:val="25"/>
        </w:numPr>
        <w:rPr>
          <w:sz w:val="22"/>
        </w:rPr>
      </w:pPr>
      <w:bookmarkStart w:id="9" w:name="_Hlk30504720"/>
      <w:r>
        <w:rPr>
          <w:sz w:val="22"/>
        </w:rPr>
        <w:t>The IALA Maritime Radio Communications Plan (MRCP);</w:t>
      </w:r>
    </w:p>
    <w:p w14:paraId="7BBB98B7" w14:textId="21599285" w:rsidR="00B405DF" w:rsidRDefault="00B405DF" w:rsidP="00B405DF">
      <w:pPr>
        <w:pStyle w:val="List1-recommendation"/>
        <w:keepNext/>
        <w:keepLines/>
        <w:numPr>
          <w:ilvl w:val="0"/>
          <w:numId w:val="25"/>
        </w:numPr>
      </w:pPr>
      <w:r w:rsidRPr="00420EA8">
        <w:rPr>
          <w:sz w:val="22"/>
        </w:rPr>
        <w:t xml:space="preserve">IALA </w:t>
      </w:r>
      <w:r>
        <w:rPr>
          <w:sz w:val="22"/>
        </w:rPr>
        <w:t>Recommendations and Guidelines</w:t>
      </w:r>
      <w:r w:rsidRPr="00420EA8">
        <w:rPr>
          <w:sz w:val="22"/>
        </w:rPr>
        <w:t xml:space="preserve"> related to</w:t>
      </w:r>
      <w:r>
        <w:rPr>
          <w:sz w:val="22"/>
        </w:rPr>
        <w:t xml:space="preserve"> </w:t>
      </w:r>
      <w:r w:rsidR="00A76B26">
        <w:rPr>
          <w:sz w:val="22"/>
        </w:rPr>
        <w:t xml:space="preserve">marine </w:t>
      </w:r>
      <w:r>
        <w:rPr>
          <w:sz w:val="22"/>
        </w:rPr>
        <w:t>aids to navigation provision and digital data exchange</w:t>
      </w:r>
      <w:r>
        <w:t xml:space="preserve">; </w:t>
      </w:r>
    </w:p>
    <w:p w14:paraId="0F754C46" w14:textId="59EB601E" w:rsidR="00740D42" w:rsidRPr="00630E3A" w:rsidRDefault="00004CB8" w:rsidP="00630E3A">
      <w:pPr>
        <w:pStyle w:val="List1-recommendation"/>
        <w:numPr>
          <w:ilvl w:val="0"/>
          <w:numId w:val="25"/>
        </w:numPr>
        <w:rPr>
          <w:sz w:val="22"/>
        </w:rPr>
      </w:pPr>
      <w:r w:rsidRPr="00630E3A">
        <w:rPr>
          <w:sz w:val="22"/>
        </w:rPr>
        <w:t xml:space="preserve">The development of </w:t>
      </w:r>
      <w:r w:rsidR="002B7089" w:rsidRPr="00630E3A">
        <w:rPr>
          <w:sz w:val="22"/>
        </w:rPr>
        <w:t xml:space="preserve">IMT </w:t>
      </w:r>
      <w:r w:rsidR="00075842" w:rsidRPr="00630E3A">
        <w:rPr>
          <w:sz w:val="22"/>
        </w:rPr>
        <w:t xml:space="preserve">standards in ITU, such as IMT, IMT-Advanced, IMT-2000 and IMT-2020 with regards </w:t>
      </w:r>
      <w:r w:rsidR="00B25AF9" w:rsidRPr="00630E3A">
        <w:rPr>
          <w:sz w:val="22"/>
        </w:rPr>
        <w:t>to 3G, 4G, 5G technology in terms of 3GPP respectively</w:t>
      </w:r>
      <w:r w:rsidR="002B7089" w:rsidRPr="00630E3A">
        <w:rPr>
          <w:sz w:val="22"/>
        </w:rPr>
        <w:t xml:space="preserve">, </w:t>
      </w:r>
      <w:r w:rsidR="0007047C" w:rsidRPr="00630E3A">
        <w:rPr>
          <w:sz w:val="22"/>
        </w:rPr>
        <w:t>;</w:t>
      </w:r>
    </w:p>
    <w:p w14:paraId="7724BF46" w14:textId="2FA0052D" w:rsidR="0007047C" w:rsidRPr="00491473" w:rsidRDefault="0007047C" w:rsidP="0007047C">
      <w:pPr>
        <w:pStyle w:val="List1-recommendation"/>
      </w:pPr>
      <w:r>
        <w:t xml:space="preserve">The potential for </w:t>
      </w:r>
      <w:r w:rsidR="00507918">
        <w:t xml:space="preserve">IMT, </w:t>
      </w:r>
      <w:r>
        <w:rPr>
          <w:sz w:val="22"/>
        </w:rPr>
        <w:t xml:space="preserve">to enhance, expand and facilitate </w:t>
      </w:r>
      <w:r w:rsidR="009E2C31">
        <w:rPr>
          <w:sz w:val="22"/>
        </w:rPr>
        <w:t xml:space="preserve">marine </w:t>
      </w:r>
      <w:r>
        <w:rPr>
          <w:sz w:val="22"/>
        </w:rPr>
        <w:t>aids to navigation and maritime services</w:t>
      </w:r>
      <w:r w:rsidR="004C0BDF">
        <w:rPr>
          <w:sz w:val="22"/>
        </w:rPr>
        <w:t>;</w:t>
      </w:r>
      <w:r w:rsidR="00AE6687">
        <w:rPr>
          <w:sz w:val="22"/>
        </w:rPr>
        <w:t xml:space="preserve"> </w:t>
      </w:r>
      <w:r w:rsidR="004C0BDF">
        <w:t>and,</w:t>
      </w:r>
    </w:p>
    <w:p w14:paraId="6C412293" w14:textId="447F51A3" w:rsidR="00491473" w:rsidRPr="001D68ED" w:rsidRDefault="00491473" w:rsidP="00491473">
      <w:pPr>
        <w:pStyle w:val="List1-recommendation"/>
        <w:rPr>
          <w:sz w:val="22"/>
        </w:rPr>
      </w:pPr>
      <w:r w:rsidRPr="001D68ED">
        <w:rPr>
          <w:sz w:val="22"/>
        </w:rPr>
        <w:t>The inclusion of a ‘maritime vertical’ within the 3GPP organisation known as MARCOM</w:t>
      </w:r>
      <w:r w:rsidR="006B46C0">
        <w:rPr>
          <w:sz w:val="22"/>
        </w:rPr>
        <w:t xml:space="preserve"> </w:t>
      </w:r>
      <w:r w:rsidR="00C62312">
        <w:rPr>
          <w:sz w:val="22"/>
        </w:rPr>
        <w:t>may further</w:t>
      </w:r>
      <w:r w:rsidR="006B46C0">
        <w:rPr>
          <w:sz w:val="22"/>
        </w:rPr>
        <w:t xml:space="preserve"> support maritime operations</w:t>
      </w:r>
      <w:r w:rsidR="00775F56">
        <w:rPr>
          <w:sz w:val="22"/>
        </w:rPr>
        <w:t>.</w:t>
      </w:r>
    </w:p>
    <w:bookmarkEnd w:id="9"/>
    <w:p w14:paraId="37A0E397" w14:textId="0186E75C" w:rsidR="001B7940" w:rsidRPr="00416805" w:rsidRDefault="00B9146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CONSIDERING</w:t>
      </w:r>
      <w:r w:rsidR="00A326AC" w:rsidRPr="00416805">
        <w:rPr>
          <w:b/>
          <w:sz w:val="22"/>
          <w:szCs w:val="22"/>
        </w:rPr>
        <w:t xml:space="preserve"> </w:t>
      </w:r>
      <w:r w:rsidR="001B7940" w:rsidRPr="00416805">
        <w:rPr>
          <w:sz w:val="22"/>
          <w:szCs w:val="22"/>
        </w:rPr>
        <w:t xml:space="preserve">the </w:t>
      </w:r>
      <w:r w:rsidRPr="00416805">
        <w:rPr>
          <w:sz w:val="22"/>
          <w:szCs w:val="22"/>
        </w:rPr>
        <w:t>proposals</w:t>
      </w:r>
      <w:r w:rsidR="00A326AC" w:rsidRPr="00416805">
        <w:rPr>
          <w:sz w:val="22"/>
          <w:szCs w:val="22"/>
        </w:rPr>
        <w:t xml:space="preserve"> of the</w:t>
      </w:r>
      <w:r w:rsidR="00321B82" w:rsidRPr="00416805">
        <w:rPr>
          <w:sz w:val="22"/>
          <w:szCs w:val="22"/>
        </w:rPr>
        <w:t xml:space="preserve"> </w:t>
      </w:r>
      <w:commentRangeStart w:id="10"/>
      <w:r w:rsidR="00877810">
        <w:rPr>
          <w:sz w:val="22"/>
          <w:szCs w:val="22"/>
        </w:rPr>
        <w:t>ENAV</w:t>
      </w:r>
      <w:r w:rsidR="00321B82" w:rsidRPr="00416805">
        <w:rPr>
          <w:sz w:val="22"/>
          <w:szCs w:val="22"/>
        </w:rPr>
        <w:t xml:space="preserve"> Committee</w:t>
      </w:r>
      <w:commentRangeEnd w:id="10"/>
      <w:r w:rsidR="0083205C">
        <w:rPr>
          <w:rStyle w:val="CommentReference"/>
          <w:rFonts w:eastAsiaTheme="minorHAnsi" w:cstheme="minorBidi"/>
        </w:rPr>
        <w:commentReference w:id="10"/>
      </w:r>
      <w:r w:rsidR="008A0362" w:rsidRPr="00416805">
        <w:rPr>
          <w:sz w:val="22"/>
          <w:szCs w:val="22"/>
        </w:rPr>
        <w:t>.</w:t>
      </w:r>
    </w:p>
    <w:p w14:paraId="26056389" w14:textId="77777777" w:rsidR="00857524" w:rsidRPr="00857524" w:rsidRDefault="00A326AC" w:rsidP="00857524">
      <w:pPr>
        <w:pStyle w:val="Noting"/>
        <w:rPr>
          <w:bCs/>
          <w:sz w:val="22"/>
        </w:rPr>
      </w:pPr>
      <w:r w:rsidRPr="00416805">
        <w:rPr>
          <w:b/>
          <w:sz w:val="22"/>
          <w:szCs w:val="22"/>
        </w:rPr>
        <w:t>ADOPTS</w:t>
      </w:r>
      <w:r w:rsidR="00B9146E" w:rsidRPr="00416805">
        <w:rPr>
          <w:sz w:val="22"/>
          <w:szCs w:val="22"/>
        </w:rPr>
        <w:t xml:space="preserve"> </w:t>
      </w:r>
      <w:bookmarkStart w:id="11" w:name="_Hlk30504788"/>
      <w:r w:rsidR="00B9146E" w:rsidRPr="00416805">
        <w:rPr>
          <w:sz w:val="22"/>
          <w:szCs w:val="22"/>
        </w:rPr>
        <w:t xml:space="preserve">the </w:t>
      </w:r>
      <w:r w:rsidR="00321B82" w:rsidRPr="00416805">
        <w:rPr>
          <w:spacing w:val="-1"/>
          <w:sz w:val="22"/>
          <w:szCs w:val="22"/>
        </w:rPr>
        <w:t>Recommendation</w:t>
      </w:r>
      <w:r w:rsidR="00321B82" w:rsidRPr="00416805">
        <w:rPr>
          <w:spacing w:val="-3"/>
          <w:sz w:val="22"/>
          <w:szCs w:val="22"/>
        </w:rPr>
        <w:t xml:space="preserve"> </w:t>
      </w:r>
      <w:r w:rsidR="00877810">
        <w:rPr>
          <w:spacing w:val="-1"/>
          <w:sz w:val="22"/>
          <w:szCs w:val="22"/>
        </w:rPr>
        <w:t>R###</w:t>
      </w:r>
      <w:r w:rsidR="00321B82" w:rsidRPr="00416805">
        <w:rPr>
          <w:spacing w:val="-8"/>
          <w:sz w:val="22"/>
          <w:szCs w:val="22"/>
        </w:rPr>
        <w:t xml:space="preserve"> </w:t>
      </w:r>
      <w:r w:rsidR="00321B82" w:rsidRPr="00416805">
        <w:rPr>
          <w:sz w:val="22"/>
          <w:szCs w:val="22"/>
        </w:rPr>
        <w:t>on</w:t>
      </w:r>
      <w:r w:rsidR="00857524">
        <w:rPr>
          <w:b/>
          <w:bCs/>
          <w:caps/>
          <w:sz w:val="50"/>
          <w:szCs w:val="50"/>
        </w:rPr>
        <w:t xml:space="preserve"> </w:t>
      </w:r>
      <w:r w:rsidR="00857524" w:rsidRPr="00857524">
        <w:rPr>
          <w:bCs/>
          <w:sz w:val="22"/>
        </w:rPr>
        <w:t>Use of International Mobile Telecommunications (IMT) by AtoN Authorities</w:t>
      </w:r>
    </w:p>
    <w:p w14:paraId="0E9AA07E" w14:textId="0E67FCA3" w:rsidR="00C745F2" w:rsidRDefault="00CF1770" w:rsidP="000C5012">
      <w:pPr>
        <w:pStyle w:val="Noting"/>
        <w:jc w:val="left"/>
        <w:rPr>
          <w:iCs/>
          <w:sz w:val="22"/>
          <w:szCs w:val="22"/>
        </w:rPr>
      </w:pPr>
      <w:bookmarkStart w:id="12" w:name="_Hlk30504845"/>
      <w:bookmarkStart w:id="13" w:name="_Hlk32328848"/>
      <w:bookmarkEnd w:id="11"/>
      <w:r w:rsidRPr="00416805">
        <w:rPr>
          <w:b/>
          <w:sz w:val="22"/>
          <w:szCs w:val="22"/>
        </w:rPr>
        <w:t>RECOMMENDS</w:t>
      </w:r>
      <w:r w:rsidRPr="00416805">
        <w:rPr>
          <w:sz w:val="22"/>
          <w:szCs w:val="22"/>
        </w:rPr>
        <w:t xml:space="preserve"> </w:t>
      </w:r>
      <w:r w:rsidR="00ED0D26" w:rsidRPr="00ED0D26">
        <w:rPr>
          <w:iCs/>
          <w:sz w:val="22"/>
          <w:szCs w:val="22"/>
        </w:rPr>
        <w:t xml:space="preserve">that </w:t>
      </w:r>
      <w:r w:rsidR="002D328F">
        <w:rPr>
          <w:iCs/>
          <w:sz w:val="22"/>
          <w:szCs w:val="22"/>
        </w:rPr>
        <w:t>c</w:t>
      </w:r>
      <w:r w:rsidR="00ED0D26" w:rsidRPr="00ED0D26">
        <w:rPr>
          <w:iCs/>
          <w:sz w:val="22"/>
          <w:szCs w:val="22"/>
        </w:rPr>
        <w:t xml:space="preserve">ompetent </w:t>
      </w:r>
      <w:r w:rsidR="002D328F">
        <w:rPr>
          <w:iCs/>
          <w:sz w:val="22"/>
          <w:szCs w:val="22"/>
        </w:rPr>
        <w:t>a</w:t>
      </w:r>
      <w:r w:rsidR="00ED0D26" w:rsidRPr="00ED0D26">
        <w:rPr>
          <w:iCs/>
          <w:sz w:val="22"/>
          <w:szCs w:val="22"/>
        </w:rPr>
        <w:t xml:space="preserve">uthorities </w:t>
      </w:r>
      <w:r w:rsidR="00877810">
        <w:rPr>
          <w:iCs/>
          <w:sz w:val="22"/>
          <w:szCs w:val="22"/>
        </w:rPr>
        <w:t xml:space="preserve">and administrations </w:t>
      </w:r>
      <w:r w:rsidR="00004CB8">
        <w:rPr>
          <w:iCs/>
          <w:sz w:val="22"/>
          <w:szCs w:val="22"/>
        </w:rPr>
        <w:t xml:space="preserve">work with national entities to </w:t>
      </w:r>
      <w:r w:rsidR="007671B2">
        <w:rPr>
          <w:iCs/>
          <w:sz w:val="22"/>
          <w:szCs w:val="22"/>
        </w:rPr>
        <w:t xml:space="preserve">recognise </w:t>
      </w:r>
      <w:r w:rsidR="00DE5E63">
        <w:rPr>
          <w:iCs/>
          <w:sz w:val="22"/>
          <w:szCs w:val="22"/>
        </w:rPr>
        <w:t>IMT</w:t>
      </w:r>
      <w:r w:rsidR="00507918">
        <w:rPr>
          <w:iCs/>
          <w:sz w:val="22"/>
          <w:szCs w:val="22"/>
        </w:rPr>
        <w:t xml:space="preserve"> </w:t>
      </w:r>
      <w:r w:rsidR="000C5012">
        <w:rPr>
          <w:iCs/>
          <w:sz w:val="22"/>
          <w:szCs w:val="22"/>
        </w:rPr>
        <w:t xml:space="preserve">for the purpose of enabling, enhancing, and assisting the provision and management of </w:t>
      </w:r>
      <w:r w:rsidR="00F7056D">
        <w:rPr>
          <w:iCs/>
          <w:sz w:val="22"/>
          <w:szCs w:val="22"/>
        </w:rPr>
        <w:t xml:space="preserve">marine </w:t>
      </w:r>
      <w:r w:rsidR="000C5012">
        <w:rPr>
          <w:iCs/>
          <w:sz w:val="22"/>
          <w:szCs w:val="22"/>
        </w:rPr>
        <w:t>aids to navigation services</w:t>
      </w:r>
      <w:r w:rsidR="00B95FCE">
        <w:rPr>
          <w:iCs/>
          <w:sz w:val="22"/>
          <w:szCs w:val="22"/>
        </w:rPr>
        <w:t>.</w:t>
      </w:r>
    </w:p>
    <w:p w14:paraId="0C2CF58E" w14:textId="4653AE0A" w:rsidR="00CF1770" w:rsidRPr="00416805" w:rsidRDefault="00004CB8" w:rsidP="00CF1770">
      <w:pPr>
        <w:pStyle w:val="Noting"/>
        <w:jc w:val="left"/>
        <w:rPr>
          <w:sz w:val="22"/>
          <w:szCs w:val="22"/>
        </w:rPr>
      </w:pPr>
      <w:r>
        <w:rPr>
          <w:b/>
          <w:sz w:val="22"/>
          <w:szCs w:val="22"/>
        </w:rPr>
        <w:t>RECOM</w:t>
      </w:r>
      <w:r w:rsidR="001639C5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ENDS FURTHER </w:t>
      </w:r>
      <w:r>
        <w:rPr>
          <w:bCs/>
          <w:sz w:val="22"/>
          <w:szCs w:val="22"/>
        </w:rPr>
        <w:t xml:space="preserve">that aids to navigation authorities coordinate implementation of </w:t>
      </w:r>
      <w:r w:rsidR="00E66791">
        <w:rPr>
          <w:bCs/>
          <w:sz w:val="22"/>
          <w:szCs w:val="22"/>
        </w:rPr>
        <w:t>IMT</w:t>
      </w:r>
      <w:r>
        <w:rPr>
          <w:bCs/>
          <w:sz w:val="22"/>
          <w:szCs w:val="22"/>
        </w:rPr>
        <w:t xml:space="preserve"> to ensure interoperability</w:t>
      </w:r>
      <w:r w:rsidR="004B5510">
        <w:rPr>
          <w:bCs/>
          <w:sz w:val="22"/>
          <w:szCs w:val="22"/>
        </w:rPr>
        <w:t xml:space="preserve"> on national, regional and international scale</w:t>
      </w:r>
      <w:r w:rsidR="00423CC6">
        <w:rPr>
          <w:bCs/>
          <w:sz w:val="22"/>
          <w:szCs w:val="22"/>
        </w:rPr>
        <w:t>s</w:t>
      </w:r>
      <w:r w:rsidR="00710008">
        <w:rPr>
          <w:bCs/>
          <w:sz w:val="22"/>
          <w:szCs w:val="22"/>
        </w:rPr>
        <w:t xml:space="preserve"> and </w:t>
      </w:r>
      <w:r w:rsidR="00423CC6">
        <w:rPr>
          <w:bCs/>
          <w:sz w:val="22"/>
          <w:szCs w:val="22"/>
        </w:rPr>
        <w:t xml:space="preserve">to ensure </w:t>
      </w:r>
      <w:r w:rsidR="00710008">
        <w:rPr>
          <w:bCs/>
          <w:sz w:val="22"/>
          <w:szCs w:val="22"/>
        </w:rPr>
        <w:t>the protection of existing maritime communications systems</w:t>
      </w:r>
      <w:r w:rsidR="009E290B">
        <w:rPr>
          <w:iCs/>
          <w:sz w:val="22"/>
          <w:szCs w:val="22"/>
        </w:rPr>
        <w:t>.</w:t>
      </w:r>
      <w:r w:rsidR="00ED0D26" w:rsidRPr="00ED0D26">
        <w:rPr>
          <w:spacing w:val="-1"/>
          <w:sz w:val="22"/>
          <w:szCs w:val="22"/>
        </w:rPr>
        <w:t xml:space="preserve"> </w:t>
      </w:r>
    </w:p>
    <w:bookmarkEnd w:id="12"/>
    <w:p w14:paraId="33D50E45" w14:textId="250E91A0" w:rsidR="001B7940" w:rsidRPr="00416805" w:rsidRDefault="00A326AC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INVITES</w:t>
      </w:r>
      <w:r w:rsidR="001B7940" w:rsidRPr="00416805">
        <w:rPr>
          <w:sz w:val="22"/>
          <w:szCs w:val="22"/>
        </w:rPr>
        <w:t xml:space="preserve"> </w:t>
      </w:r>
      <w:bookmarkStart w:id="14" w:name="_Hlk30504902"/>
      <w:r w:rsidR="000D4FE1" w:rsidRPr="00416805">
        <w:rPr>
          <w:sz w:val="22"/>
          <w:szCs w:val="22"/>
        </w:rPr>
        <w:t xml:space="preserve">National </w:t>
      </w:r>
      <w:r w:rsidR="0007047C">
        <w:rPr>
          <w:sz w:val="22"/>
          <w:szCs w:val="22"/>
        </w:rPr>
        <w:t xml:space="preserve">and Industrial </w:t>
      </w:r>
      <w:r w:rsidR="000D4FE1" w:rsidRPr="00416805">
        <w:rPr>
          <w:spacing w:val="-1"/>
          <w:sz w:val="22"/>
          <w:szCs w:val="22"/>
        </w:rPr>
        <w:t>Members</w:t>
      </w:r>
      <w:r w:rsidR="000D4FE1" w:rsidRPr="00416805">
        <w:rPr>
          <w:spacing w:val="-5"/>
          <w:sz w:val="22"/>
          <w:szCs w:val="22"/>
        </w:rPr>
        <w:t xml:space="preserve"> </w:t>
      </w:r>
      <w:r w:rsidR="0007047C">
        <w:rPr>
          <w:spacing w:val="-5"/>
          <w:sz w:val="22"/>
          <w:szCs w:val="22"/>
        </w:rPr>
        <w:t>to</w:t>
      </w:r>
      <w:r w:rsidR="00E74179">
        <w:rPr>
          <w:spacing w:val="-5"/>
          <w:sz w:val="22"/>
          <w:szCs w:val="22"/>
        </w:rPr>
        <w:t xml:space="preserve"> </w:t>
      </w:r>
      <w:r w:rsidR="00275235">
        <w:rPr>
          <w:spacing w:val="-5"/>
          <w:sz w:val="22"/>
          <w:szCs w:val="22"/>
        </w:rPr>
        <w:t>[acknowledge and take appropriate action</w:t>
      </w:r>
      <w:r w:rsidR="00781703">
        <w:rPr>
          <w:spacing w:val="-5"/>
          <w:sz w:val="22"/>
          <w:szCs w:val="22"/>
        </w:rPr>
        <w:t xml:space="preserve">…] </w:t>
      </w:r>
      <w:r w:rsidR="0007047C">
        <w:rPr>
          <w:spacing w:val="-5"/>
          <w:sz w:val="22"/>
          <w:szCs w:val="22"/>
        </w:rPr>
        <w:t>….</w:t>
      </w:r>
      <w:r w:rsidR="0007047C">
        <w:rPr>
          <w:spacing w:val="-2"/>
          <w:sz w:val="22"/>
          <w:szCs w:val="22"/>
          <w:highlight w:val="yellow"/>
        </w:rPr>
        <w:t>[TBD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–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document to be reviewed at a holistic level</w:t>
      </w:r>
      <w:r w:rsidR="0007047C">
        <w:rPr>
          <w:spacing w:val="-2"/>
          <w:sz w:val="22"/>
          <w:szCs w:val="22"/>
          <w:highlight w:val="yellow"/>
        </w:rPr>
        <w:t>]</w:t>
      </w:r>
      <w:bookmarkEnd w:id="14"/>
    </w:p>
    <w:p w14:paraId="60E2C92F" w14:textId="77777777" w:rsidR="0044753A" w:rsidRPr="00004CB8" w:rsidRDefault="00A326AC" w:rsidP="00004CB8">
      <w:pPr>
        <w:pStyle w:val="Noting"/>
        <w:jc w:val="left"/>
        <w:rPr>
          <w:sz w:val="22"/>
          <w:szCs w:val="22"/>
        </w:rPr>
      </w:pPr>
      <w:bookmarkStart w:id="15" w:name="_Hlk23404566"/>
      <w:bookmarkEnd w:id="13"/>
      <w:r w:rsidRPr="00416805">
        <w:rPr>
          <w:b/>
          <w:sz w:val="22"/>
          <w:szCs w:val="22"/>
        </w:rPr>
        <w:lastRenderedPageBreak/>
        <w:t>REQUESTS</w:t>
      </w:r>
      <w:r w:rsidRPr="00416805">
        <w:rPr>
          <w:sz w:val="22"/>
          <w:szCs w:val="22"/>
        </w:rPr>
        <w:t xml:space="preserve"> </w:t>
      </w:r>
      <w:bookmarkStart w:id="16" w:name="_Hlk30504928"/>
      <w:r w:rsidRPr="00416805">
        <w:rPr>
          <w:sz w:val="22"/>
          <w:szCs w:val="22"/>
        </w:rPr>
        <w:t>the</w:t>
      </w:r>
      <w:r w:rsidR="00DB6A5A" w:rsidRPr="00416805">
        <w:rPr>
          <w:sz w:val="22"/>
          <w:szCs w:val="22"/>
        </w:rPr>
        <w:t xml:space="preserve"> IALA </w:t>
      </w:r>
      <w:r w:rsidR="00877810">
        <w:rPr>
          <w:sz w:val="22"/>
          <w:szCs w:val="22"/>
        </w:rPr>
        <w:t>ENAV</w:t>
      </w:r>
      <w:r w:rsidR="00DB6A5A" w:rsidRPr="00416805">
        <w:rPr>
          <w:sz w:val="22"/>
          <w:szCs w:val="22"/>
        </w:rPr>
        <w:t xml:space="preserve"> Committee</w:t>
      </w:r>
      <w:r w:rsidRPr="00416805">
        <w:rPr>
          <w:sz w:val="22"/>
          <w:szCs w:val="22"/>
        </w:rPr>
        <w:t xml:space="preserve"> </w:t>
      </w:r>
      <w:r w:rsidR="00F152B4" w:rsidRPr="00F152B4">
        <w:rPr>
          <w:spacing w:val="-1"/>
          <w:sz w:val="22"/>
          <w:szCs w:val="22"/>
        </w:rPr>
        <w:t xml:space="preserve">or other </w:t>
      </w:r>
      <w:r w:rsidR="001B6FC7">
        <w:rPr>
          <w:spacing w:val="-1"/>
          <w:sz w:val="22"/>
          <w:szCs w:val="22"/>
        </w:rPr>
        <w:t>c</w:t>
      </w:r>
      <w:r w:rsidR="00F152B4" w:rsidRPr="00F152B4">
        <w:rPr>
          <w:spacing w:val="-1"/>
          <w:sz w:val="22"/>
          <w:szCs w:val="22"/>
        </w:rPr>
        <w:t xml:space="preserve">ommittees as the Council may direct, to keep this Recommendation under review and to propose </w:t>
      </w:r>
      <w:r w:rsidR="004B5510" w:rsidRPr="00F152B4">
        <w:rPr>
          <w:spacing w:val="-1"/>
          <w:sz w:val="22"/>
          <w:szCs w:val="22"/>
        </w:rPr>
        <w:t>amendments,</w:t>
      </w:r>
      <w:r w:rsidR="00F152B4" w:rsidRPr="00F152B4">
        <w:rPr>
          <w:spacing w:val="-1"/>
          <w:sz w:val="22"/>
          <w:szCs w:val="22"/>
        </w:rPr>
        <w:t xml:space="preserve"> as </w:t>
      </w:r>
      <w:commentRangeStart w:id="17"/>
      <w:r w:rsidR="00F152B4" w:rsidRPr="00F152B4">
        <w:rPr>
          <w:spacing w:val="-1"/>
          <w:sz w:val="22"/>
          <w:szCs w:val="22"/>
        </w:rPr>
        <w:t>necessary.</w:t>
      </w:r>
      <w:bookmarkEnd w:id="5"/>
      <w:bookmarkEnd w:id="15"/>
      <w:bookmarkEnd w:id="16"/>
      <w:commentRangeEnd w:id="17"/>
      <w:r w:rsidR="000A6FE8">
        <w:rPr>
          <w:rStyle w:val="CommentReference"/>
          <w:rFonts w:eastAsiaTheme="minorHAnsi" w:cstheme="minorBidi"/>
        </w:rPr>
        <w:commentReference w:id="17"/>
      </w:r>
    </w:p>
    <w:sectPr w:rsidR="0044753A" w:rsidRPr="00004CB8" w:rsidSect="0083218D">
      <w:headerReference w:type="even" r:id="rId22"/>
      <w:headerReference w:type="default" r:id="rId23"/>
      <w:headerReference w:type="firs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0" w:author="Author" w:initials="A">
    <w:p w14:paraId="26387404" w14:textId="20445BD0" w:rsidR="0083205C" w:rsidRDefault="0083205C">
      <w:pPr>
        <w:pStyle w:val="CommentText"/>
      </w:pPr>
      <w:r>
        <w:rPr>
          <w:rStyle w:val="CommentReference"/>
        </w:rPr>
        <w:annotationRef/>
      </w:r>
      <w:r>
        <w:t>Amend if going to other committees</w:t>
      </w:r>
    </w:p>
  </w:comment>
  <w:comment w:id="17" w:author="Author" w:initials="A">
    <w:p w14:paraId="552CE9D7" w14:textId="77777777" w:rsidR="000A6FE8" w:rsidRDefault="000A6FE8">
      <w:pPr>
        <w:pStyle w:val="CommentText"/>
      </w:pPr>
      <w:r>
        <w:rPr>
          <w:rStyle w:val="CommentReference"/>
        </w:rPr>
        <w:annotationRef/>
      </w:r>
      <w:r>
        <w:t xml:space="preserve">Document level – normative or informative </w:t>
      </w:r>
    </w:p>
    <w:p w14:paraId="4C52471A" w14:textId="7B1A83A1" w:rsidR="000A6FE8" w:rsidRDefault="000A6FE8">
      <w:pPr>
        <w:pStyle w:val="CommentText"/>
      </w:pPr>
      <w:r>
        <w:t>WG</w:t>
      </w:r>
      <w:r w:rsidR="00826DD1">
        <w:t>2</w:t>
      </w:r>
      <w:r>
        <w:t xml:space="preserve"> thinks initially informative, but recognise the need for </w:t>
      </w:r>
      <w:r w:rsidR="000F6963">
        <w:t xml:space="preserve">normative.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6387404" w15:done="0"/>
  <w15:commentEx w15:paraId="4C5247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6387404" w16cid:durableId="2384DC37"/>
  <w16cid:commentId w16cid:paraId="4C52471A" w16cid:durableId="23F447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E3774" w14:textId="77777777" w:rsidR="00E104B1" w:rsidRDefault="00E104B1" w:rsidP="003274DB">
      <w:r>
        <w:separator/>
      </w:r>
    </w:p>
    <w:p w14:paraId="070231BD" w14:textId="77777777" w:rsidR="00E104B1" w:rsidRDefault="00E104B1"/>
  </w:endnote>
  <w:endnote w:type="continuationSeparator" w:id="0">
    <w:p w14:paraId="3E2D129A" w14:textId="77777777" w:rsidR="00E104B1" w:rsidRDefault="00E104B1" w:rsidP="003274DB">
      <w:r>
        <w:continuationSeparator/>
      </w:r>
    </w:p>
    <w:p w14:paraId="622F7862" w14:textId="77777777" w:rsidR="00E104B1" w:rsidRDefault="00E10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B8E7A" w14:textId="77777777" w:rsidR="0057266B" w:rsidRPr="004E7119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C886E4" wp14:editId="16EBAB1A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0C7E0D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5D95BE14" w14:textId="77777777" w:rsidR="0057266B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4A9E459" w14:textId="77777777" w:rsidR="0057266B" w:rsidRPr="004E7119" w:rsidRDefault="0057266B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14AA176E" w14:textId="77777777" w:rsidR="0057266B" w:rsidRDefault="0057266B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5C519C6B" w14:textId="77777777" w:rsidR="0057266B" w:rsidRPr="00ED2A8D" w:rsidRDefault="0057266B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68EFB" w14:textId="77777777" w:rsidR="0057266B" w:rsidRPr="007A72CF" w:rsidRDefault="0057266B" w:rsidP="007A72CF">
    <w:pPr>
      <w:pStyle w:val="Footer"/>
      <w:rPr>
        <w:sz w:val="15"/>
        <w:szCs w:val="15"/>
      </w:rPr>
    </w:pPr>
  </w:p>
  <w:p w14:paraId="5AE7E53C" w14:textId="77777777" w:rsidR="0057266B" w:rsidRDefault="0057266B" w:rsidP="007A72CF">
    <w:pPr>
      <w:pStyle w:val="Footerportrait"/>
    </w:pPr>
  </w:p>
  <w:p w14:paraId="0D521587" w14:textId="73B7BF64" w:rsidR="0057266B" w:rsidRPr="007A72CF" w:rsidRDefault="002445FE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57266B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[DRAFT] R0###</w:t>
    </w:r>
    <w:r>
      <w:fldChar w:fldCharType="end"/>
    </w:r>
    <w:r w:rsidR="0057266B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Use of International Mobile Telecommunications (IMT) by AtoN Authorities</w:t>
    </w:r>
    <w:r>
      <w:fldChar w:fldCharType="end"/>
    </w:r>
    <w:r w:rsidR="0057266B">
      <w:tab/>
    </w:r>
  </w:p>
  <w:p w14:paraId="211090A5" w14:textId="7B8BA24E" w:rsidR="0057266B" w:rsidRDefault="002445FE" w:rsidP="007A72CF">
    <w:pPr>
      <w:pStyle w:val="Footerportrait"/>
    </w:pPr>
    <w:r>
      <w:fldChar w:fldCharType="begin"/>
    </w:r>
    <w:r>
      <w:instrText xml:space="preserve"> STYLEREF "Edi</w:instrText>
    </w:r>
    <w:r>
      <w:instrText xml:space="preserve">tion number" \* MERGEFORMAT </w:instrText>
    </w:r>
    <w:r>
      <w:fldChar w:fldCharType="separate"/>
    </w:r>
    <w:r>
      <w:t>Edition ?</w:t>
    </w:r>
    <w:r>
      <w:fldChar w:fldCharType="end"/>
    </w:r>
    <w:r w:rsidR="0057266B">
      <w:t xml:space="preserve"> </w:t>
    </w:r>
    <w:r w:rsidR="00784AEF">
      <w:fldChar w:fldCharType="begin"/>
    </w:r>
    <w:r w:rsidR="00784AEF">
      <w:instrText xml:space="preserve"> STYLEREF "Document date" \* MERGEFORMAT </w:instrText>
    </w:r>
    <w:r w:rsidR="00784AEF">
      <w:fldChar w:fldCharType="separate"/>
    </w:r>
    <w:r>
      <w:rPr>
        <w:b w:val="0"/>
        <w:bCs/>
        <w:lang w:val="en-US"/>
      </w:rPr>
      <w:t>Error! No text of specified style in document.</w:t>
    </w:r>
    <w:r w:rsidR="00784AEF">
      <w:fldChar w:fldCharType="end"/>
    </w:r>
    <w:r w:rsidR="0057266B">
      <w:tab/>
    </w:r>
    <w:r w:rsidR="0057266B" w:rsidRPr="007A72CF">
      <w:t xml:space="preserve">P </w:t>
    </w:r>
    <w:r w:rsidR="0057266B" w:rsidRPr="007A72CF">
      <w:fldChar w:fldCharType="begin"/>
    </w:r>
    <w:r w:rsidR="0057266B" w:rsidRPr="007A72CF">
      <w:instrText xml:space="preserve">PAGE  </w:instrText>
    </w:r>
    <w:r w:rsidR="0057266B" w:rsidRPr="007A72CF">
      <w:fldChar w:fldCharType="separate"/>
    </w:r>
    <w:r w:rsidR="006B111F">
      <w:t>3</w:t>
    </w:r>
    <w:r w:rsidR="0057266B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BB04D" w14:textId="77777777" w:rsidR="00E104B1" w:rsidRDefault="00E104B1" w:rsidP="003274DB">
      <w:r>
        <w:separator/>
      </w:r>
    </w:p>
    <w:p w14:paraId="6B0745A6" w14:textId="77777777" w:rsidR="00E104B1" w:rsidRDefault="00E104B1"/>
  </w:footnote>
  <w:footnote w:type="continuationSeparator" w:id="0">
    <w:p w14:paraId="75A9BDEC" w14:textId="77777777" w:rsidR="00E104B1" w:rsidRDefault="00E104B1" w:rsidP="003274DB">
      <w:r>
        <w:continuationSeparator/>
      </w:r>
    </w:p>
    <w:p w14:paraId="0BE80837" w14:textId="77777777" w:rsidR="00E104B1" w:rsidRDefault="00E10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EAA18" w14:textId="77777777" w:rsidR="0057266B" w:rsidRDefault="002445FE">
    <w:pPr>
      <w:pStyle w:val="Header"/>
    </w:pPr>
    <w:r>
      <w:rPr>
        <w:noProof/>
      </w:rPr>
      <w:pict w14:anchorId="3203A4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EA950" w14:textId="5D0AB952" w:rsidR="0057266B" w:rsidRPr="00ED2A8D" w:rsidDel="005B0ACE" w:rsidRDefault="0057266B" w:rsidP="00FA6B00">
    <w:pPr>
      <w:pStyle w:val="Header"/>
      <w:jc w:val="right"/>
      <w:rPr>
        <w:del w:id="1" w:author="Author"/>
      </w:rPr>
    </w:pPr>
    <w:del w:id="2" w:author="Author">
      <w:r w:rsidRPr="00442889" w:rsidDel="005B0ACE">
        <w:rPr>
          <w:noProof/>
          <w:lang w:val="en-US"/>
        </w:rPr>
        <w:drawing>
          <wp:anchor distT="0" distB="0" distL="114300" distR="114300" simplePos="0" relativeHeight="251657214" behindDoc="1" locked="0" layoutInCell="1" allowOverlap="1" wp14:anchorId="7EE78BED" wp14:editId="13F00447">
            <wp:simplePos x="0" y="0"/>
            <wp:positionH relativeFrom="page">
              <wp:posOffset>2880360</wp:posOffset>
            </wp:positionH>
            <wp:positionV relativeFrom="page">
              <wp:posOffset>180340</wp:posOffset>
            </wp:positionV>
            <wp:extent cx="1803600" cy="1440000"/>
            <wp:effectExtent l="0" t="0" r="6350" b="8255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iala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6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ins w:id="3" w:author="Author">
      <w:del w:id="4" w:author="Author">
        <w:r w:rsidR="00990010" w:rsidRPr="00990010" w:rsidDel="005B0ACE">
          <w:rPr>
            <w:noProof/>
            <w:lang w:val="en-US"/>
          </w:rPr>
          <w:delText>ENAV26-5.1.2</w:delText>
        </w:r>
      </w:del>
    </w:ins>
  </w:p>
  <w:p w14:paraId="028230F7" w14:textId="77777777" w:rsidR="0057266B" w:rsidRPr="00ED2A8D" w:rsidRDefault="0057266B" w:rsidP="008747E0">
    <w:pPr>
      <w:pStyle w:val="Header"/>
    </w:pPr>
  </w:p>
  <w:p w14:paraId="579D3178" w14:textId="77777777" w:rsidR="0057266B" w:rsidRDefault="0057266B" w:rsidP="008747E0">
    <w:pPr>
      <w:pStyle w:val="Header"/>
    </w:pPr>
  </w:p>
  <w:p w14:paraId="447FBC36" w14:textId="77777777" w:rsidR="0057266B" w:rsidRDefault="0057266B" w:rsidP="008747E0">
    <w:pPr>
      <w:pStyle w:val="Header"/>
    </w:pPr>
  </w:p>
  <w:p w14:paraId="73643882" w14:textId="77777777" w:rsidR="0057266B" w:rsidRDefault="0057266B" w:rsidP="008747E0">
    <w:pPr>
      <w:pStyle w:val="Header"/>
    </w:pPr>
  </w:p>
  <w:p w14:paraId="66D8CBB6" w14:textId="77777777" w:rsidR="0057266B" w:rsidRDefault="0057266B" w:rsidP="008747E0">
    <w:pPr>
      <w:pStyle w:val="Header"/>
    </w:pPr>
  </w:p>
  <w:p w14:paraId="260BE1F5" w14:textId="77777777" w:rsidR="0057266B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9E0D0F6" wp14:editId="40BD5DE9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E82981" w14:textId="77777777" w:rsidR="0057266B" w:rsidRPr="00ED2A8D" w:rsidRDefault="0057266B" w:rsidP="008747E0">
    <w:pPr>
      <w:pStyle w:val="Header"/>
    </w:pPr>
  </w:p>
  <w:p w14:paraId="558D07DD" w14:textId="77777777" w:rsidR="0057266B" w:rsidRPr="00ED2A8D" w:rsidRDefault="0057266B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23492" w14:textId="77777777" w:rsidR="0057266B" w:rsidRDefault="002445FE">
    <w:pPr>
      <w:pStyle w:val="Header"/>
    </w:pPr>
    <w:r>
      <w:rPr>
        <w:noProof/>
      </w:rPr>
      <w:pict w14:anchorId="6FC4FA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34CB3" w14:textId="77777777" w:rsidR="0057266B" w:rsidRDefault="002445FE">
    <w:pPr>
      <w:pStyle w:val="Header"/>
    </w:pPr>
    <w:r>
      <w:rPr>
        <w:noProof/>
      </w:rPr>
      <w:pict w14:anchorId="72D882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8B240" w14:textId="77777777" w:rsidR="0057266B" w:rsidRPr="00ED2A8D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632AC75" wp14:editId="410F011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0B3624" w14:textId="1D1FE8D8" w:rsidR="0057266B" w:rsidRPr="00ED2A8D" w:rsidRDefault="009D4428" w:rsidP="009D4428">
    <w:pPr>
      <w:pStyle w:val="Header"/>
      <w:jc w:val="center"/>
    </w:pPr>
    <w:r w:rsidRPr="009D4428">
      <w:rPr>
        <w:highlight w:val="yellow"/>
      </w:rPr>
      <w:t>DRAFT</w:t>
    </w:r>
  </w:p>
  <w:p w14:paraId="5228C457" w14:textId="77777777" w:rsidR="0057266B" w:rsidRDefault="0057266B" w:rsidP="008747E0">
    <w:pPr>
      <w:pStyle w:val="Header"/>
    </w:pPr>
  </w:p>
  <w:p w14:paraId="01011F77" w14:textId="77777777" w:rsidR="0057266B" w:rsidRDefault="0057266B" w:rsidP="008747E0">
    <w:pPr>
      <w:pStyle w:val="Header"/>
    </w:pPr>
  </w:p>
  <w:p w14:paraId="2320D440" w14:textId="77777777" w:rsidR="0057266B" w:rsidRDefault="0057266B" w:rsidP="008747E0">
    <w:pPr>
      <w:pStyle w:val="Header"/>
    </w:pPr>
  </w:p>
  <w:p w14:paraId="3D7B61AF" w14:textId="77777777" w:rsidR="0057266B" w:rsidRPr="00441393" w:rsidRDefault="0057266B" w:rsidP="00441393">
    <w:pPr>
      <w:pStyle w:val="Contents"/>
    </w:pPr>
    <w:r>
      <w:t>DOCUMENT HISTORY</w:t>
    </w:r>
  </w:p>
  <w:p w14:paraId="415F5206" w14:textId="77777777" w:rsidR="0057266B" w:rsidRPr="00ED2A8D" w:rsidRDefault="0057266B" w:rsidP="008747E0">
    <w:pPr>
      <w:pStyle w:val="Header"/>
    </w:pPr>
  </w:p>
  <w:p w14:paraId="00DA9171" w14:textId="77777777" w:rsidR="0057266B" w:rsidRPr="00AC33A2" w:rsidRDefault="0057266B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5A1A9" w14:textId="77777777" w:rsidR="0057266B" w:rsidRDefault="002445FE">
    <w:pPr>
      <w:pStyle w:val="Header"/>
    </w:pPr>
    <w:r>
      <w:rPr>
        <w:noProof/>
      </w:rPr>
      <w:pict w14:anchorId="1ACEB5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49BD0" w14:textId="77777777" w:rsidR="0057266B" w:rsidRDefault="002445FE">
    <w:pPr>
      <w:pStyle w:val="Header"/>
    </w:pPr>
    <w:r>
      <w:rPr>
        <w:noProof/>
      </w:rPr>
      <w:pict w14:anchorId="07122A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D5E8E" w14:textId="3F2C00CC" w:rsidR="0057266B" w:rsidRPr="00667792" w:rsidRDefault="0057266B" w:rsidP="009D4428">
    <w:pPr>
      <w:pStyle w:val="Header"/>
      <w:jc w:val="center"/>
    </w:pPr>
    <w:r w:rsidRPr="009D4428">
      <w:rPr>
        <w:noProof/>
        <w:highlight w:val="yellow"/>
        <w:lang w:val="en-US"/>
      </w:rPr>
      <w:drawing>
        <wp:anchor distT="0" distB="0" distL="114300" distR="114300" simplePos="0" relativeHeight="251680768" behindDoc="1" locked="0" layoutInCell="1" allowOverlap="1" wp14:anchorId="5EFA1FC7" wp14:editId="3CA20576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4428" w:rsidRPr="009D4428">
      <w:rPr>
        <w:highlight w:val="yellow"/>
      </w:rPr>
      <w:t>DRAFT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BB60A" w14:textId="77777777" w:rsidR="0057266B" w:rsidRDefault="002445FE">
    <w:pPr>
      <w:pStyle w:val="Header"/>
    </w:pPr>
    <w:r>
      <w:rPr>
        <w:noProof/>
      </w:rPr>
      <w:pict w14:anchorId="2EB856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0A784F"/>
    <w:multiLevelType w:val="hybridMultilevel"/>
    <w:tmpl w:val="D4C62FA4"/>
    <w:lvl w:ilvl="0" w:tplc="3B2454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CC6325B"/>
    <w:multiLevelType w:val="hybridMultilevel"/>
    <w:tmpl w:val="68E470A8"/>
    <w:lvl w:ilvl="0" w:tplc="A5A06C04">
      <w:numFmt w:val="bullet"/>
      <w:lvlText w:val="-"/>
      <w:lvlJc w:val="left"/>
      <w:pPr>
        <w:ind w:left="2061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14"/>
  </w:num>
  <w:num w:numId="13">
    <w:abstractNumId w:val="6"/>
  </w:num>
  <w:num w:numId="14">
    <w:abstractNumId w:val="0"/>
  </w:num>
  <w:num w:numId="15">
    <w:abstractNumId w:val="12"/>
  </w:num>
  <w:num w:numId="16">
    <w:abstractNumId w:val="7"/>
  </w:num>
  <w:num w:numId="17">
    <w:abstractNumId w:val="9"/>
  </w:num>
  <w:num w:numId="18">
    <w:abstractNumId w:val="5"/>
  </w:num>
  <w:num w:numId="19">
    <w:abstractNumId w:val="23"/>
  </w:num>
  <w:num w:numId="20">
    <w:abstractNumId w:val="21"/>
  </w:num>
  <w:num w:numId="21">
    <w:abstractNumId w:val="24"/>
  </w:num>
  <w:num w:numId="22">
    <w:abstractNumId w:val="22"/>
  </w:num>
  <w:num w:numId="23">
    <w:abstractNumId w:val="1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doNotDisplayPageBoundarie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F6"/>
    <w:rsid w:val="00004CB8"/>
    <w:rsid w:val="00004CD5"/>
    <w:rsid w:val="000174F9"/>
    <w:rsid w:val="00020A3B"/>
    <w:rsid w:val="00023C4D"/>
    <w:rsid w:val="000258F6"/>
    <w:rsid w:val="00034540"/>
    <w:rsid w:val="000379A7"/>
    <w:rsid w:val="00040954"/>
    <w:rsid w:val="00040EB8"/>
    <w:rsid w:val="0004527D"/>
    <w:rsid w:val="00047206"/>
    <w:rsid w:val="00055311"/>
    <w:rsid w:val="00057B6D"/>
    <w:rsid w:val="00060C0C"/>
    <w:rsid w:val="00061A7B"/>
    <w:rsid w:val="0006375A"/>
    <w:rsid w:val="0007047C"/>
    <w:rsid w:val="00073B69"/>
    <w:rsid w:val="00075842"/>
    <w:rsid w:val="00084FE9"/>
    <w:rsid w:val="000859C4"/>
    <w:rsid w:val="00085A32"/>
    <w:rsid w:val="000904ED"/>
    <w:rsid w:val="0009304C"/>
    <w:rsid w:val="00094508"/>
    <w:rsid w:val="00096642"/>
    <w:rsid w:val="000A27A8"/>
    <w:rsid w:val="000A6FE8"/>
    <w:rsid w:val="000B24C3"/>
    <w:rsid w:val="000B26B9"/>
    <w:rsid w:val="000B4342"/>
    <w:rsid w:val="000C5012"/>
    <w:rsid w:val="000C711B"/>
    <w:rsid w:val="000D1E21"/>
    <w:rsid w:val="000D4FE1"/>
    <w:rsid w:val="000E3954"/>
    <w:rsid w:val="000E3E52"/>
    <w:rsid w:val="000F0F9F"/>
    <w:rsid w:val="000F3F43"/>
    <w:rsid w:val="000F6317"/>
    <w:rsid w:val="000F6963"/>
    <w:rsid w:val="000F79DB"/>
    <w:rsid w:val="001021E4"/>
    <w:rsid w:val="001053B4"/>
    <w:rsid w:val="00111E0A"/>
    <w:rsid w:val="00113D5B"/>
    <w:rsid w:val="00113F8F"/>
    <w:rsid w:val="0011538A"/>
    <w:rsid w:val="0011782B"/>
    <w:rsid w:val="00122F59"/>
    <w:rsid w:val="00127DDB"/>
    <w:rsid w:val="001349DB"/>
    <w:rsid w:val="00136771"/>
    <w:rsid w:val="00136E58"/>
    <w:rsid w:val="00140600"/>
    <w:rsid w:val="00143AC2"/>
    <w:rsid w:val="00147756"/>
    <w:rsid w:val="00161325"/>
    <w:rsid w:val="001639C5"/>
    <w:rsid w:val="00166C2E"/>
    <w:rsid w:val="00172B39"/>
    <w:rsid w:val="001777D5"/>
    <w:rsid w:val="00184C02"/>
    <w:rsid w:val="001875B1"/>
    <w:rsid w:val="001918F8"/>
    <w:rsid w:val="001B6B0A"/>
    <w:rsid w:val="001B6FC7"/>
    <w:rsid w:val="001B7940"/>
    <w:rsid w:val="001C16E6"/>
    <w:rsid w:val="001D4A3E"/>
    <w:rsid w:val="001D68ED"/>
    <w:rsid w:val="001E388A"/>
    <w:rsid w:val="001E416D"/>
    <w:rsid w:val="00201337"/>
    <w:rsid w:val="002022EA"/>
    <w:rsid w:val="00205B17"/>
    <w:rsid w:val="00205D9B"/>
    <w:rsid w:val="002204DA"/>
    <w:rsid w:val="002230DC"/>
    <w:rsid w:val="0022371A"/>
    <w:rsid w:val="00242AB4"/>
    <w:rsid w:val="002445FE"/>
    <w:rsid w:val="00245671"/>
    <w:rsid w:val="002520AD"/>
    <w:rsid w:val="002524F3"/>
    <w:rsid w:val="002547CB"/>
    <w:rsid w:val="0025526A"/>
    <w:rsid w:val="00257DF8"/>
    <w:rsid w:val="00257E4A"/>
    <w:rsid w:val="0026310A"/>
    <w:rsid w:val="0027175D"/>
    <w:rsid w:val="00275235"/>
    <w:rsid w:val="00280377"/>
    <w:rsid w:val="002B7089"/>
    <w:rsid w:val="002C044E"/>
    <w:rsid w:val="002D328F"/>
    <w:rsid w:val="002D541B"/>
    <w:rsid w:val="002D5AF0"/>
    <w:rsid w:val="002D7ACC"/>
    <w:rsid w:val="002E4993"/>
    <w:rsid w:val="002E5BAC"/>
    <w:rsid w:val="002E7635"/>
    <w:rsid w:val="002F2408"/>
    <w:rsid w:val="002F265A"/>
    <w:rsid w:val="002F38F6"/>
    <w:rsid w:val="002F40FA"/>
    <w:rsid w:val="002F46CE"/>
    <w:rsid w:val="002F7520"/>
    <w:rsid w:val="00302F56"/>
    <w:rsid w:val="00305EFE"/>
    <w:rsid w:val="00306E55"/>
    <w:rsid w:val="00310F95"/>
    <w:rsid w:val="00311698"/>
    <w:rsid w:val="00312966"/>
    <w:rsid w:val="00313D85"/>
    <w:rsid w:val="00315CE3"/>
    <w:rsid w:val="00316598"/>
    <w:rsid w:val="00320A41"/>
    <w:rsid w:val="00321B82"/>
    <w:rsid w:val="003251FE"/>
    <w:rsid w:val="003274DB"/>
    <w:rsid w:val="00327FBF"/>
    <w:rsid w:val="00336410"/>
    <w:rsid w:val="00343EE9"/>
    <w:rsid w:val="00355D9A"/>
    <w:rsid w:val="003569B3"/>
    <w:rsid w:val="0036382D"/>
    <w:rsid w:val="00380350"/>
    <w:rsid w:val="00380B4E"/>
    <w:rsid w:val="003816E4"/>
    <w:rsid w:val="003867F1"/>
    <w:rsid w:val="00390646"/>
    <w:rsid w:val="00390B32"/>
    <w:rsid w:val="003A4502"/>
    <w:rsid w:val="003A7759"/>
    <w:rsid w:val="003B03EA"/>
    <w:rsid w:val="003B1F48"/>
    <w:rsid w:val="003B5C7C"/>
    <w:rsid w:val="003C7C34"/>
    <w:rsid w:val="003D0F37"/>
    <w:rsid w:val="003D4198"/>
    <w:rsid w:val="003D49C0"/>
    <w:rsid w:val="003D5150"/>
    <w:rsid w:val="003E1FF9"/>
    <w:rsid w:val="003F1C3A"/>
    <w:rsid w:val="00401703"/>
    <w:rsid w:val="0040376B"/>
    <w:rsid w:val="00405755"/>
    <w:rsid w:val="00416165"/>
    <w:rsid w:val="00416805"/>
    <w:rsid w:val="00420EA8"/>
    <w:rsid w:val="00423CC6"/>
    <w:rsid w:val="00427969"/>
    <w:rsid w:val="00432510"/>
    <w:rsid w:val="00432D87"/>
    <w:rsid w:val="00434484"/>
    <w:rsid w:val="00441393"/>
    <w:rsid w:val="0044753A"/>
    <w:rsid w:val="00447CF0"/>
    <w:rsid w:val="004509A5"/>
    <w:rsid w:val="00456EE9"/>
    <w:rsid w:val="00456F10"/>
    <w:rsid w:val="004675DB"/>
    <w:rsid w:val="004702E2"/>
    <w:rsid w:val="00470488"/>
    <w:rsid w:val="00473E48"/>
    <w:rsid w:val="004767A3"/>
    <w:rsid w:val="00482152"/>
    <w:rsid w:val="00491473"/>
    <w:rsid w:val="00492A8D"/>
    <w:rsid w:val="00492AB8"/>
    <w:rsid w:val="004947C3"/>
    <w:rsid w:val="00495092"/>
    <w:rsid w:val="004B518C"/>
    <w:rsid w:val="004B5510"/>
    <w:rsid w:val="004C0BDF"/>
    <w:rsid w:val="004C3279"/>
    <w:rsid w:val="004D21E6"/>
    <w:rsid w:val="004D24EC"/>
    <w:rsid w:val="004E122E"/>
    <w:rsid w:val="004E1D57"/>
    <w:rsid w:val="004E2F16"/>
    <w:rsid w:val="004E4D98"/>
    <w:rsid w:val="004E709D"/>
    <w:rsid w:val="00503044"/>
    <w:rsid w:val="00507918"/>
    <w:rsid w:val="00510FB6"/>
    <w:rsid w:val="0052101F"/>
    <w:rsid w:val="00523040"/>
    <w:rsid w:val="00525A5A"/>
    <w:rsid w:val="00526234"/>
    <w:rsid w:val="00530A84"/>
    <w:rsid w:val="005338DD"/>
    <w:rsid w:val="005372D5"/>
    <w:rsid w:val="005378B8"/>
    <w:rsid w:val="00545234"/>
    <w:rsid w:val="0054540F"/>
    <w:rsid w:val="00557434"/>
    <w:rsid w:val="005629E8"/>
    <w:rsid w:val="00563AF2"/>
    <w:rsid w:val="00564664"/>
    <w:rsid w:val="0056789B"/>
    <w:rsid w:val="0057266B"/>
    <w:rsid w:val="0059159F"/>
    <w:rsid w:val="00595415"/>
    <w:rsid w:val="00597652"/>
    <w:rsid w:val="005A080B"/>
    <w:rsid w:val="005A48E0"/>
    <w:rsid w:val="005A5370"/>
    <w:rsid w:val="005B0ACE"/>
    <w:rsid w:val="005B12A5"/>
    <w:rsid w:val="005C161A"/>
    <w:rsid w:val="005C1BCB"/>
    <w:rsid w:val="005C2312"/>
    <w:rsid w:val="005C4735"/>
    <w:rsid w:val="005C5C63"/>
    <w:rsid w:val="005C67E5"/>
    <w:rsid w:val="005D304B"/>
    <w:rsid w:val="005D5114"/>
    <w:rsid w:val="005D5A7E"/>
    <w:rsid w:val="005D7B03"/>
    <w:rsid w:val="005E2ABD"/>
    <w:rsid w:val="005E3989"/>
    <w:rsid w:val="005E4659"/>
    <w:rsid w:val="005F1386"/>
    <w:rsid w:val="005F17C2"/>
    <w:rsid w:val="005F2732"/>
    <w:rsid w:val="005F5934"/>
    <w:rsid w:val="005F63B5"/>
    <w:rsid w:val="00606A42"/>
    <w:rsid w:val="006078B0"/>
    <w:rsid w:val="00607F5F"/>
    <w:rsid w:val="006127AC"/>
    <w:rsid w:val="00630E3A"/>
    <w:rsid w:val="0063152A"/>
    <w:rsid w:val="00634A78"/>
    <w:rsid w:val="00640299"/>
    <w:rsid w:val="00642025"/>
    <w:rsid w:val="0065107F"/>
    <w:rsid w:val="00655934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08D3"/>
    <w:rsid w:val="00693011"/>
    <w:rsid w:val="006975A8"/>
    <w:rsid w:val="00697AF7"/>
    <w:rsid w:val="006A48A6"/>
    <w:rsid w:val="006B111F"/>
    <w:rsid w:val="006B2D4C"/>
    <w:rsid w:val="006B46C0"/>
    <w:rsid w:val="006C26D4"/>
    <w:rsid w:val="006C3053"/>
    <w:rsid w:val="006C48C6"/>
    <w:rsid w:val="006D6623"/>
    <w:rsid w:val="006E0E7D"/>
    <w:rsid w:val="006E2635"/>
    <w:rsid w:val="006E4774"/>
    <w:rsid w:val="006F1C14"/>
    <w:rsid w:val="00707469"/>
    <w:rsid w:val="00710008"/>
    <w:rsid w:val="00724A00"/>
    <w:rsid w:val="0072592B"/>
    <w:rsid w:val="0072737A"/>
    <w:rsid w:val="00731DEE"/>
    <w:rsid w:val="007326BF"/>
    <w:rsid w:val="00740D42"/>
    <w:rsid w:val="00740ED3"/>
    <w:rsid w:val="00742FAF"/>
    <w:rsid w:val="0074389F"/>
    <w:rsid w:val="00755B03"/>
    <w:rsid w:val="00757DE6"/>
    <w:rsid w:val="0076524D"/>
    <w:rsid w:val="00766AD4"/>
    <w:rsid w:val="007671B2"/>
    <w:rsid w:val="007715E8"/>
    <w:rsid w:val="00775F56"/>
    <w:rsid w:val="00776004"/>
    <w:rsid w:val="00781703"/>
    <w:rsid w:val="00783FF6"/>
    <w:rsid w:val="0078486B"/>
    <w:rsid w:val="00784AEF"/>
    <w:rsid w:val="00785A39"/>
    <w:rsid w:val="00787D8A"/>
    <w:rsid w:val="00790277"/>
    <w:rsid w:val="00791EBC"/>
    <w:rsid w:val="00793577"/>
    <w:rsid w:val="007A272C"/>
    <w:rsid w:val="007A3F1A"/>
    <w:rsid w:val="007A446A"/>
    <w:rsid w:val="007A457B"/>
    <w:rsid w:val="007A72CF"/>
    <w:rsid w:val="007A788F"/>
    <w:rsid w:val="007B124F"/>
    <w:rsid w:val="007B6A93"/>
    <w:rsid w:val="007B6F7F"/>
    <w:rsid w:val="007B7196"/>
    <w:rsid w:val="007C47C3"/>
    <w:rsid w:val="007C47E9"/>
    <w:rsid w:val="007D2107"/>
    <w:rsid w:val="007D286B"/>
    <w:rsid w:val="007D5895"/>
    <w:rsid w:val="007D77AB"/>
    <w:rsid w:val="007E30DF"/>
    <w:rsid w:val="007F7544"/>
    <w:rsid w:val="00800995"/>
    <w:rsid w:val="00810025"/>
    <w:rsid w:val="00822227"/>
    <w:rsid w:val="0082462E"/>
    <w:rsid w:val="00826DD1"/>
    <w:rsid w:val="0083205C"/>
    <w:rsid w:val="0083218D"/>
    <w:rsid w:val="008326B2"/>
    <w:rsid w:val="008336A7"/>
    <w:rsid w:val="00846831"/>
    <w:rsid w:val="00850565"/>
    <w:rsid w:val="00850F97"/>
    <w:rsid w:val="0085242A"/>
    <w:rsid w:val="0085617C"/>
    <w:rsid w:val="00856939"/>
    <w:rsid w:val="00857524"/>
    <w:rsid w:val="008608A4"/>
    <w:rsid w:val="00865532"/>
    <w:rsid w:val="008737D3"/>
    <w:rsid w:val="008747E0"/>
    <w:rsid w:val="00876841"/>
    <w:rsid w:val="00877810"/>
    <w:rsid w:val="00883099"/>
    <w:rsid w:val="008972C3"/>
    <w:rsid w:val="00897779"/>
    <w:rsid w:val="008A0362"/>
    <w:rsid w:val="008B237E"/>
    <w:rsid w:val="008C33B5"/>
    <w:rsid w:val="008C67F5"/>
    <w:rsid w:val="008D017F"/>
    <w:rsid w:val="008D1018"/>
    <w:rsid w:val="008D16C2"/>
    <w:rsid w:val="008E1F69"/>
    <w:rsid w:val="008E563B"/>
    <w:rsid w:val="008E59A3"/>
    <w:rsid w:val="008F4C6A"/>
    <w:rsid w:val="008F57D8"/>
    <w:rsid w:val="00902834"/>
    <w:rsid w:val="009069AA"/>
    <w:rsid w:val="009110BF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65641"/>
    <w:rsid w:val="00971591"/>
    <w:rsid w:val="00974564"/>
    <w:rsid w:val="00974810"/>
    <w:rsid w:val="00974E99"/>
    <w:rsid w:val="009764FA"/>
    <w:rsid w:val="00976815"/>
    <w:rsid w:val="00980192"/>
    <w:rsid w:val="00990010"/>
    <w:rsid w:val="0099459C"/>
    <w:rsid w:val="00994A35"/>
    <w:rsid w:val="00994D97"/>
    <w:rsid w:val="00995B8C"/>
    <w:rsid w:val="009A0F4C"/>
    <w:rsid w:val="009B0915"/>
    <w:rsid w:val="009B5154"/>
    <w:rsid w:val="009B692C"/>
    <w:rsid w:val="009B785E"/>
    <w:rsid w:val="009C0FDB"/>
    <w:rsid w:val="009C26F8"/>
    <w:rsid w:val="009C3A74"/>
    <w:rsid w:val="009C609E"/>
    <w:rsid w:val="009C7B0E"/>
    <w:rsid w:val="009D3792"/>
    <w:rsid w:val="009D4428"/>
    <w:rsid w:val="009E16EC"/>
    <w:rsid w:val="009E290B"/>
    <w:rsid w:val="009E2C31"/>
    <w:rsid w:val="009E4A4D"/>
    <w:rsid w:val="009F081F"/>
    <w:rsid w:val="00A0234C"/>
    <w:rsid w:val="00A03CFD"/>
    <w:rsid w:val="00A04F81"/>
    <w:rsid w:val="00A106CB"/>
    <w:rsid w:val="00A13E56"/>
    <w:rsid w:val="00A227B0"/>
    <w:rsid w:val="00A24838"/>
    <w:rsid w:val="00A26015"/>
    <w:rsid w:val="00A326AC"/>
    <w:rsid w:val="00A337ED"/>
    <w:rsid w:val="00A33BAE"/>
    <w:rsid w:val="00A4308C"/>
    <w:rsid w:val="00A52BAB"/>
    <w:rsid w:val="00A549B3"/>
    <w:rsid w:val="00A67CD7"/>
    <w:rsid w:val="00A70F46"/>
    <w:rsid w:val="00A72ED7"/>
    <w:rsid w:val="00A7423E"/>
    <w:rsid w:val="00A76B26"/>
    <w:rsid w:val="00A773BF"/>
    <w:rsid w:val="00A90D86"/>
    <w:rsid w:val="00A92582"/>
    <w:rsid w:val="00A93307"/>
    <w:rsid w:val="00A97C44"/>
    <w:rsid w:val="00AA05D3"/>
    <w:rsid w:val="00AA1C84"/>
    <w:rsid w:val="00AA3E01"/>
    <w:rsid w:val="00AB04DD"/>
    <w:rsid w:val="00AC33A2"/>
    <w:rsid w:val="00AD6D3F"/>
    <w:rsid w:val="00AE65F1"/>
    <w:rsid w:val="00AE6687"/>
    <w:rsid w:val="00AE6BB4"/>
    <w:rsid w:val="00AE74AD"/>
    <w:rsid w:val="00AF159C"/>
    <w:rsid w:val="00B01873"/>
    <w:rsid w:val="00B17253"/>
    <w:rsid w:val="00B17BE0"/>
    <w:rsid w:val="00B25AF9"/>
    <w:rsid w:val="00B31A41"/>
    <w:rsid w:val="00B35E09"/>
    <w:rsid w:val="00B37F12"/>
    <w:rsid w:val="00B40199"/>
    <w:rsid w:val="00B405DF"/>
    <w:rsid w:val="00B4208E"/>
    <w:rsid w:val="00B42C0D"/>
    <w:rsid w:val="00B502FF"/>
    <w:rsid w:val="00B67422"/>
    <w:rsid w:val="00B70BD4"/>
    <w:rsid w:val="00B73463"/>
    <w:rsid w:val="00B74FF0"/>
    <w:rsid w:val="00B83DA1"/>
    <w:rsid w:val="00B87FF0"/>
    <w:rsid w:val="00B9016D"/>
    <w:rsid w:val="00B9146E"/>
    <w:rsid w:val="00B9212C"/>
    <w:rsid w:val="00B95FCE"/>
    <w:rsid w:val="00BA0F98"/>
    <w:rsid w:val="00BA1517"/>
    <w:rsid w:val="00BA525E"/>
    <w:rsid w:val="00BA67FD"/>
    <w:rsid w:val="00BA7C48"/>
    <w:rsid w:val="00BB0235"/>
    <w:rsid w:val="00BC27F6"/>
    <w:rsid w:val="00BC39F4"/>
    <w:rsid w:val="00BC7077"/>
    <w:rsid w:val="00BD0748"/>
    <w:rsid w:val="00BD7EE1"/>
    <w:rsid w:val="00BE4069"/>
    <w:rsid w:val="00BE5568"/>
    <w:rsid w:val="00BF1358"/>
    <w:rsid w:val="00BF258E"/>
    <w:rsid w:val="00C00B36"/>
    <w:rsid w:val="00C0106D"/>
    <w:rsid w:val="00C01453"/>
    <w:rsid w:val="00C11512"/>
    <w:rsid w:val="00C133BE"/>
    <w:rsid w:val="00C222B4"/>
    <w:rsid w:val="00C23758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62312"/>
    <w:rsid w:val="00C62C1E"/>
    <w:rsid w:val="00C65160"/>
    <w:rsid w:val="00C710BF"/>
    <w:rsid w:val="00C73A64"/>
    <w:rsid w:val="00C745F2"/>
    <w:rsid w:val="00C768D3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D7473"/>
    <w:rsid w:val="00CE0F67"/>
    <w:rsid w:val="00CE5E46"/>
    <w:rsid w:val="00CF1770"/>
    <w:rsid w:val="00CF35DB"/>
    <w:rsid w:val="00CF7A29"/>
    <w:rsid w:val="00D03225"/>
    <w:rsid w:val="00D05CDB"/>
    <w:rsid w:val="00D076B7"/>
    <w:rsid w:val="00D101EC"/>
    <w:rsid w:val="00D12F28"/>
    <w:rsid w:val="00D1463A"/>
    <w:rsid w:val="00D20600"/>
    <w:rsid w:val="00D21C6A"/>
    <w:rsid w:val="00D3700C"/>
    <w:rsid w:val="00D40847"/>
    <w:rsid w:val="00D4402D"/>
    <w:rsid w:val="00D44A9B"/>
    <w:rsid w:val="00D47A1C"/>
    <w:rsid w:val="00D50713"/>
    <w:rsid w:val="00D653B1"/>
    <w:rsid w:val="00D65EF9"/>
    <w:rsid w:val="00D704D7"/>
    <w:rsid w:val="00D72C7B"/>
    <w:rsid w:val="00D74AE1"/>
    <w:rsid w:val="00D865A8"/>
    <w:rsid w:val="00D92C2D"/>
    <w:rsid w:val="00DA0837"/>
    <w:rsid w:val="00DA09DA"/>
    <w:rsid w:val="00DA17CD"/>
    <w:rsid w:val="00DB25B3"/>
    <w:rsid w:val="00DB6A5A"/>
    <w:rsid w:val="00DC5D7C"/>
    <w:rsid w:val="00DD1DE5"/>
    <w:rsid w:val="00DE0893"/>
    <w:rsid w:val="00DE2814"/>
    <w:rsid w:val="00DE2BC3"/>
    <w:rsid w:val="00DE5E63"/>
    <w:rsid w:val="00DE5F2F"/>
    <w:rsid w:val="00DF172E"/>
    <w:rsid w:val="00DF68EA"/>
    <w:rsid w:val="00E01272"/>
    <w:rsid w:val="00E03846"/>
    <w:rsid w:val="00E104B1"/>
    <w:rsid w:val="00E20A7D"/>
    <w:rsid w:val="00E23497"/>
    <w:rsid w:val="00E27A2F"/>
    <w:rsid w:val="00E402E8"/>
    <w:rsid w:val="00E42A94"/>
    <w:rsid w:val="00E458BF"/>
    <w:rsid w:val="00E557CA"/>
    <w:rsid w:val="00E62428"/>
    <w:rsid w:val="00E639C4"/>
    <w:rsid w:val="00E64F55"/>
    <w:rsid w:val="00E66791"/>
    <w:rsid w:val="00E706E7"/>
    <w:rsid w:val="00E714E1"/>
    <w:rsid w:val="00E74179"/>
    <w:rsid w:val="00E84229"/>
    <w:rsid w:val="00E86B8B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2830"/>
    <w:rsid w:val="00EB6F3C"/>
    <w:rsid w:val="00EC1E2C"/>
    <w:rsid w:val="00EC35DD"/>
    <w:rsid w:val="00EC7260"/>
    <w:rsid w:val="00ED0CF1"/>
    <w:rsid w:val="00ED0D26"/>
    <w:rsid w:val="00ED135E"/>
    <w:rsid w:val="00ED2A8D"/>
    <w:rsid w:val="00ED4039"/>
    <w:rsid w:val="00EE2FA3"/>
    <w:rsid w:val="00EE42EC"/>
    <w:rsid w:val="00EE54CB"/>
    <w:rsid w:val="00EF1C54"/>
    <w:rsid w:val="00EF3A7B"/>
    <w:rsid w:val="00EF404B"/>
    <w:rsid w:val="00EF6243"/>
    <w:rsid w:val="00EF6670"/>
    <w:rsid w:val="00EF7A27"/>
    <w:rsid w:val="00F00376"/>
    <w:rsid w:val="00F152B4"/>
    <w:rsid w:val="00F157E2"/>
    <w:rsid w:val="00F2345D"/>
    <w:rsid w:val="00F26AE5"/>
    <w:rsid w:val="00F33DB9"/>
    <w:rsid w:val="00F44C75"/>
    <w:rsid w:val="00F52339"/>
    <w:rsid w:val="00F52779"/>
    <w:rsid w:val="00F527AC"/>
    <w:rsid w:val="00F575BD"/>
    <w:rsid w:val="00F6050E"/>
    <w:rsid w:val="00F61D83"/>
    <w:rsid w:val="00F65DD1"/>
    <w:rsid w:val="00F66737"/>
    <w:rsid w:val="00F667D6"/>
    <w:rsid w:val="00F7056D"/>
    <w:rsid w:val="00F707B3"/>
    <w:rsid w:val="00F71135"/>
    <w:rsid w:val="00F72D97"/>
    <w:rsid w:val="00F752E1"/>
    <w:rsid w:val="00F80941"/>
    <w:rsid w:val="00F83A53"/>
    <w:rsid w:val="00F90461"/>
    <w:rsid w:val="00F905E1"/>
    <w:rsid w:val="00F94243"/>
    <w:rsid w:val="00FA1449"/>
    <w:rsid w:val="00FA6B00"/>
    <w:rsid w:val="00FA7D5F"/>
    <w:rsid w:val="00FB44E1"/>
    <w:rsid w:val="00FB4CD7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5FF00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5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5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5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5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21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22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4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6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8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19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0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23"/>
      </w:numPr>
    </w:pPr>
  </w:style>
  <w:style w:type="paragraph" w:customStyle="1" w:styleId="Style2">
    <w:name w:val="Style2"/>
    <w:basedOn w:val="FootnoteText"/>
    <w:rsid w:val="00897779"/>
  </w:style>
  <w:style w:type="paragraph" w:customStyle="1" w:styleId="TableParagraph">
    <w:name w:val="Table Paragraph"/>
    <w:basedOn w:val="Normal"/>
    <w:uiPriority w:val="1"/>
    <w:qFormat/>
    <w:rsid w:val="004947C3"/>
    <w:pPr>
      <w:widowControl w:val="0"/>
      <w:spacing w:line="240" w:lineRule="auto"/>
    </w:pPr>
    <w:rPr>
      <w:sz w:val="22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111F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111F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B11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3616BF-4657-42B8-B43C-03EE2582EB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FB632-86F5-402A-82F0-CA4309BC2C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DBE8B8-5487-4FA8-B96B-E86B558E5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DCB35-5CF3-41DA-B3E6-6F34D0D35F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2021-03-22T12:27:00Z</dcterms:created>
  <dcterms:modified xsi:type="dcterms:W3CDTF">2021-03-22T12:27:00Z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